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5047D" w14:textId="77777777" w:rsidR="004758BE" w:rsidRDefault="004758BE" w:rsidP="004758BE">
      <w:pPr>
        <w:jc w:val="both"/>
        <w:rPr>
          <w:rFonts w:ascii="Helvetica" w:hAnsi="Helvetica"/>
          <w:caps/>
          <w:color w:val="FFFFFF" w:themeColor="background1"/>
          <w:sz w:val="52"/>
          <w:szCs w:val="52"/>
        </w:rPr>
      </w:pPr>
      <w:bookmarkStart w:id="1" w:name="_Hlk41673047"/>
      <w:bookmarkEnd w:id="1"/>
    </w:p>
    <w:p w14:paraId="4D09F1F2" w14:textId="77777777" w:rsidR="004758BE" w:rsidRDefault="004758BE" w:rsidP="004758BE">
      <w:pPr>
        <w:jc w:val="both"/>
        <w:rPr>
          <w:rFonts w:ascii="Helvetica" w:hAnsi="Helvetica"/>
        </w:rPr>
      </w:pPr>
    </w:p>
    <w:p w14:paraId="1193B625" w14:textId="77777777" w:rsidR="004758BE" w:rsidRDefault="004758BE" w:rsidP="004758BE">
      <w:pPr>
        <w:jc w:val="both"/>
        <w:rPr>
          <w:rFonts w:ascii="Helvetica" w:hAnsi="Helvetica"/>
        </w:rPr>
      </w:pPr>
    </w:p>
    <w:p w14:paraId="6ABF6C20" w14:textId="77777777" w:rsidR="004758BE" w:rsidRDefault="004758BE" w:rsidP="004758BE">
      <w:pPr>
        <w:jc w:val="both"/>
        <w:rPr>
          <w:rFonts w:ascii="Helvetica" w:hAnsi="Helvetica"/>
        </w:rPr>
      </w:pPr>
    </w:p>
    <w:p w14:paraId="4CA3FACA" w14:textId="77777777" w:rsidR="004758BE" w:rsidRDefault="004758BE" w:rsidP="004758BE">
      <w:pPr>
        <w:jc w:val="both"/>
        <w:rPr>
          <w:rFonts w:ascii="Helvetica" w:hAnsi="Helvetica"/>
        </w:rPr>
      </w:pPr>
    </w:p>
    <w:p w14:paraId="49D8F831" w14:textId="77777777" w:rsidR="004758BE" w:rsidRDefault="004758BE" w:rsidP="004758BE">
      <w:pPr>
        <w:jc w:val="both"/>
        <w:rPr>
          <w:rFonts w:ascii="Helvetica" w:hAnsi="Helvetica"/>
        </w:rPr>
      </w:pPr>
    </w:p>
    <w:p w14:paraId="23B63D5B" w14:textId="77777777" w:rsidR="004758BE" w:rsidRDefault="004758BE" w:rsidP="004758BE">
      <w:pPr>
        <w:jc w:val="both"/>
        <w:rPr>
          <w:rFonts w:ascii="Helvetica" w:hAnsi="Helvetica"/>
        </w:rPr>
      </w:pPr>
    </w:p>
    <w:p w14:paraId="215C7F76" w14:textId="77777777" w:rsidR="004758BE" w:rsidRDefault="004758BE" w:rsidP="004758BE">
      <w:pPr>
        <w:jc w:val="both"/>
        <w:rPr>
          <w:rFonts w:ascii="Helvetica" w:hAnsi="Helvetica"/>
        </w:rPr>
      </w:pPr>
    </w:p>
    <w:p w14:paraId="74929C91" w14:textId="77777777" w:rsidR="004758BE" w:rsidRDefault="004758BE" w:rsidP="004758BE">
      <w:pPr>
        <w:jc w:val="both"/>
        <w:rPr>
          <w:rFonts w:ascii="Helvetica" w:hAnsi="Helvetica"/>
        </w:rPr>
      </w:pPr>
    </w:p>
    <w:p w14:paraId="378D6A8D" w14:textId="77777777" w:rsidR="007C6F64" w:rsidRDefault="007C6F64" w:rsidP="007C6F64">
      <w:pPr>
        <w:jc w:val="both"/>
        <w:rPr>
          <w:rFonts w:ascii="Helvetica" w:hAnsi="Helvetica"/>
          <w:b/>
          <w:bCs/>
          <w:caps/>
          <w:color w:val="FFFFFF" w:themeColor="background1"/>
          <w:sz w:val="52"/>
          <w:szCs w:val="52"/>
        </w:rPr>
      </w:pPr>
      <w:r>
        <w:rPr>
          <w:rFonts w:ascii="Helvetica" w:hAnsi="Helvetica"/>
          <w:b/>
          <w:bCs/>
          <w:caps/>
          <w:color w:val="FFFFFF" w:themeColor="background1"/>
          <w:sz w:val="52"/>
          <w:szCs w:val="52"/>
        </w:rPr>
        <w:t>Gutachten</w:t>
      </w:r>
    </w:p>
    <w:sdt>
      <w:sdtPr>
        <w:rPr>
          <w:rFonts w:ascii="Helvetica" w:hAnsi="Helvetica"/>
          <w:b/>
          <w:bCs/>
          <w:caps/>
          <w:color w:val="FFFFFF" w:themeColor="background1"/>
          <w:sz w:val="52"/>
          <w:szCs w:val="52"/>
        </w:rPr>
        <w:id w:val="1594667178"/>
        <w:placeholder>
          <w:docPart w:val="651D1C5A2BC54538945F21B5305E9FFF"/>
        </w:placeholder>
        <w:dataBinding w:prefixMappings="xmlns:ns0='https://www.bundesfachschaft.de/vorlagen' " w:xpath="/ns0:BRF-Vorlagen[1]/ns0:Titel[1]" w:storeItemID="{BE3A1628-F9A0-4274-A52A-5321DB29E4C3}"/>
        <w:text/>
      </w:sdtPr>
      <w:sdtContent>
        <w:p w14:paraId="473D7113" w14:textId="17FCB32F" w:rsidR="007C6F64" w:rsidRDefault="00A824C3" w:rsidP="007C6F64">
          <w:pPr>
            <w:rPr>
              <w:rFonts w:ascii="Helvetica" w:hAnsi="Helvetica"/>
              <w:b/>
              <w:bCs/>
              <w:caps/>
              <w:color w:val="FFFFFF" w:themeColor="background1"/>
              <w:sz w:val="52"/>
              <w:szCs w:val="52"/>
            </w:rPr>
          </w:pPr>
          <w:r>
            <w:rPr>
              <w:rFonts w:ascii="Helvetica" w:hAnsi="Helvetica"/>
              <w:b/>
              <w:bCs/>
              <w:caps/>
              <w:color w:val="FFFFFF" w:themeColor="background1"/>
              <w:sz w:val="52"/>
              <w:szCs w:val="52"/>
            </w:rPr>
            <w:t>J</w:t>
          </w:r>
          <w:r w:rsidR="0003599E">
            <w:rPr>
              <w:rFonts w:ascii="Helvetica" w:hAnsi="Helvetica"/>
              <w:b/>
              <w:bCs/>
              <w:caps/>
              <w:color w:val="FFFFFF" w:themeColor="background1"/>
              <w:sz w:val="52"/>
              <w:szCs w:val="52"/>
            </w:rPr>
            <w:t xml:space="preserve">ura im </w:t>
          </w:r>
          <w:r>
            <w:rPr>
              <w:rFonts w:ascii="Helvetica" w:hAnsi="Helvetica"/>
              <w:b/>
              <w:bCs/>
              <w:caps/>
              <w:color w:val="FFFFFF" w:themeColor="background1"/>
              <w:sz w:val="52"/>
              <w:szCs w:val="52"/>
            </w:rPr>
            <w:t>S</w:t>
          </w:r>
          <w:r w:rsidR="0003599E">
            <w:rPr>
              <w:rFonts w:ascii="Helvetica" w:hAnsi="Helvetica"/>
              <w:b/>
              <w:bCs/>
              <w:caps/>
              <w:color w:val="FFFFFF" w:themeColor="background1"/>
              <w:sz w:val="52"/>
              <w:szCs w:val="52"/>
            </w:rPr>
            <w:t xml:space="preserve">piegel der </w:t>
          </w:r>
          <w:r>
            <w:rPr>
              <w:rFonts w:ascii="Helvetica" w:hAnsi="Helvetica"/>
              <w:b/>
              <w:bCs/>
              <w:caps/>
              <w:color w:val="FFFFFF" w:themeColor="background1"/>
              <w:sz w:val="52"/>
              <w:szCs w:val="52"/>
            </w:rPr>
            <w:t>Z</w:t>
          </w:r>
          <w:r w:rsidR="0003599E">
            <w:rPr>
              <w:rFonts w:ascii="Helvetica" w:hAnsi="Helvetica"/>
              <w:b/>
              <w:bCs/>
              <w:caps/>
              <w:color w:val="FFFFFF" w:themeColor="background1"/>
              <w:sz w:val="52"/>
              <w:szCs w:val="52"/>
            </w:rPr>
            <w:t xml:space="preserve">eit </w:t>
          </w:r>
        </w:p>
      </w:sdtContent>
    </w:sdt>
    <w:p w14:paraId="1B27B52E" w14:textId="77777777" w:rsidR="000B6902" w:rsidRPr="009B5272" w:rsidRDefault="000B6902" w:rsidP="007C6F64">
      <w:pPr>
        <w:rPr>
          <w:rFonts w:ascii="Helvetica" w:hAnsi="Helvetica"/>
          <w:color w:val="FFFFFF" w:themeColor="background1"/>
          <w:sz w:val="44"/>
          <w:szCs w:val="52"/>
        </w:rPr>
      </w:pPr>
    </w:p>
    <w:sdt>
      <w:sdtPr>
        <w:rPr>
          <w:rFonts w:ascii="Helvetica" w:hAnsi="Helvetica"/>
          <w:color w:val="FFFFFF" w:themeColor="background1"/>
          <w:sz w:val="52"/>
          <w:szCs w:val="52"/>
        </w:rPr>
        <w:id w:val="-413936424"/>
        <w:placeholder>
          <w:docPart w:val="651D1C5A2BC54538945F21B5305E9FFF"/>
        </w:placeholder>
        <w:dataBinding w:prefixMappings="xmlns:ns0='https://www.bundesfachschaft.de/vorlagen' " w:xpath="/ns0:BRF-Vorlagen[1]/ns0:Tagungsbezeichnung[1]" w:storeItemID="{BE3A1628-F9A0-4274-A52A-5321DB29E4C3}"/>
        <w:text/>
      </w:sdtPr>
      <w:sdtContent>
        <w:p w14:paraId="5D5E5FEE" w14:textId="5B3DB3AC" w:rsidR="007C6F64" w:rsidRPr="00BB61B2" w:rsidRDefault="0003599E" w:rsidP="007C6F64">
          <w:pPr>
            <w:suppressAutoHyphens/>
            <w:spacing w:after="600"/>
            <w:rPr>
              <w:rFonts w:ascii="Helvetica" w:hAnsi="Helvetica"/>
              <w:color w:val="FFFFFF" w:themeColor="background1"/>
              <w:sz w:val="52"/>
              <w:szCs w:val="52"/>
            </w:rPr>
          </w:pPr>
          <w:r>
            <w:rPr>
              <w:rFonts w:ascii="Helvetica" w:hAnsi="Helvetica"/>
              <w:color w:val="FFFFFF" w:themeColor="background1"/>
              <w:sz w:val="52"/>
              <w:szCs w:val="52"/>
            </w:rPr>
            <w:t xml:space="preserve">9. Zwischentagung Berlin 2024 </w:t>
          </w:r>
        </w:p>
      </w:sdtContent>
    </w:sdt>
    <w:p w14:paraId="08930C79" w14:textId="6B0954F9" w:rsidR="007C6F64" w:rsidRPr="0003599E" w:rsidRDefault="007C6F64" w:rsidP="007C6F64">
      <w:pPr>
        <w:spacing w:after="840"/>
        <w:rPr>
          <w:rFonts w:ascii="Helvetica" w:hAnsi="Helvetica"/>
          <w:color w:val="FFFFFF" w:themeColor="background1"/>
          <w:sz w:val="36"/>
          <w:szCs w:val="40"/>
        </w:rPr>
      </w:pPr>
      <w:r w:rsidRPr="0003599E">
        <w:rPr>
          <w:rFonts w:ascii="Helvetica" w:hAnsi="Helvetica"/>
          <w:color w:val="FFFFFF" w:themeColor="background1"/>
          <w:sz w:val="36"/>
          <w:szCs w:val="40"/>
        </w:rPr>
        <w:t xml:space="preserve">Workshop Nr. </w:t>
      </w:r>
      <w:r w:rsidR="0003599E" w:rsidRPr="0003599E">
        <w:rPr>
          <w:rFonts w:ascii="Helvetica" w:hAnsi="Helvetica"/>
          <w:color w:val="FFFFFF" w:themeColor="background1"/>
          <w:sz w:val="36"/>
          <w:szCs w:val="40"/>
        </w:rPr>
        <w:t>3</w:t>
      </w:r>
    </w:p>
    <w:sdt>
      <w:sdtPr>
        <w:rPr>
          <w:rFonts w:ascii="Helvetica" w:hAnsi="Helvetica"/>
          <w:color w:val="FFFFFF" w:themeColor="background1"/>
          <w:sz w:val="32"/>
          <w:szCs w:val="32"/>
        </w:rPr>
        <w:id w:val="1174308726"/>
        <w:placeholder>
          <w:docPart w:val="651D1C5A2BC54538945F21B5305E9FFF"/>
        </w:placeholder>
        <w:dataBinding w:prefixMappings="xmlns:ns0='https://www.bundesfachschaft.de/vorlagen' " w:xpath="/ns0:BRF-Vorlagen[1]/ns0:AutorIn[1]" w:storeItemID="{BE3A1628-F9A0-4274-A52A-5321DB29E4C3}"/>
        <w:text w:multiLine="1"/>
      </w:sdtPr>
      <w:sdtContent>
        <w:p w14:paraId="0C523DB9" w14:textId="7FAD6AB8" w:rsidR="007C6F64" w:rsidRPr="0003599E" w:rsidRDefault="0003599E" w:rsidP="007C6F64">
          <w:pPr>
            <w:spacing w:before="120"/>
            <w:rPr>
              <w:rFonts w:ascii="Helvetica" w:hAnsi="Helvetica"/>
              <w:color w:val="FFFFFF" w:themeColor="background1"/>
              <w:sz w:val="32"/>
              <w:szCs w:val="32"/>
            </w:rPr>
          </w:pPr>
          <w:r w:rsidRPr="0003599E">
            <w:rPr>
              <w:rFonts w:ascii="Helvetica" w:hAnsi="Helvetica"/>
              <w:color w:val="FFFFFF" w:themeColor="background1"/>
              <w:sz w:val="32"/>
              <w:szCs w:val="32"/>
            </w:rPr>
            <w:t>Hilal Al</w:t>
          </w:r>
          <w:r>
            <w:rPr>
              <w:rFonts w:ascii="Helvetica" w:hAnsi="Helvetica"/>
              <w:color w:val="FFFFFF" w:themeColor="background1"/>
              <w:sz w:val="32"/>
              <w:szCs w:val="32"/>
            </w:rPr>
            <w:t xml:space="preserve">wan </w:t>
          </w:r>
        </w:p>
      </w:sdtContent>
    </w:sdt>
    <w:p w14:paraId="4A16ABC9" w14:textId="77777777" w:rsidR="009B5272" w:rsidRPr="0003599E" w:rsidRDefault="009B5272" w:rsidP="009B5272">
      <w:pPr>
        <w:rPr>
          <w:rFonts w:ascii="Helvetica" w:hAnsi="Helvetica"/>
          <w:color w:val="FFFFFF" w:themeColor="background1"/>
          <w:sz w:val="36"/>
          <w:szCs w:val="44"/>
        </w:rPr>
      </w:pPr>
    </w:p>
    <w:p w14:paraId="62C92618" w14:textId="77777777" w:rsidR="00F26E2F" w:rsidRPr="0003599E" w:rsidRDefault="00F26E2F" w:rsidP="00EA6485">
      <w:pPr>
        <w:rPr>
          <w:rFonts w:ascii="Helvetica" w:hAnsi="Helvetica"/>
        </w:rPr>
      </w:pPr>
      <w:r w:rsidRPr="0003599E">
        <w:rPr>
          <w:rFonts w:ascii="Helvetica" w:hAnsi="Helvetica"/>
        </w:rPr>
        <w:br w:type="page"/>
      </w:r>
    </w:p>
    <w:sdt>
      <w:sdtPr>
        <w:rPr>
          <w:rFonts w:ascii="Helvetica" w:eastAsiaTheme="minorHAnsi" w:hAnsi="Helvetica" w:cstheme="minorBidi"/>
          <w:b w:val="0"/>
          <w:bCs w:val="0"/>
          <w:color w:val="000000" w:themeColor="text1"/>
          <w:sz w:val="24"/>
          <w:szCs w:val="24"/>
          <w:lang w:eastAsia="en-US"/>
        </w:rPr>
        <w:id w:val="931091438"/>
        <w:docPartObj>
          <w:docPartGallery w:val="Table of Contents"/>
          <w:docPartUnique/>
        </w:docPartObj>
      </w:sdtPr>
      <w:sdtEndPr>
        <w:rPr>
          <w:rFonts w:asciiTheme="minorHAnsi" w:hAnsiTheme="minorHAnsi"/>
          <w:noProof/>
          <w:color w:val="auto"/>
        </w:rPr>
      </w:sdtEndPr>
      <w:sdtContent>
        <w:p w14:paraId="59C74C05" w14:textId="77777777" w:rsidR="00E72B9E" w:rsidRPr="00702184" w:rsidRDefault="3FFDA29B" w:rsidP="00702184">
          <w:pPr>
            <w:pStyle w:val="Inhaltsverzeichnisberschrift"/>
            <w:spacing w:before="240" w:after="480" w:line="240" w:lineRule="auto"/>
            <w:rPr>
              <w:rFonts w:ascii="Helvetica" w:hAnsi="Helvetica"/>
              <w:color w:val="791E17"/>
              <w:sz w:val="32"/>
              <w:szCs w:val="32"/>
            </w:rPr>
          </w:pPr>
          <w:r w:rsidRPr="3FFDA29B">
            <w:rPr>
              <w:rFonts w:ascii="Helvetica" w:hAnsi="Helvetica"/>
              <w:color w:val="791E17"/>
              <w:sz w:val="32"/>
              <w:szCs w:val="32"/>
            </w:rPr>
            <w:t>Inhaltsverzeichnis</w:t>
          </w:r>
        </w:p>
        <w:p w14:paraId="14911A19" w14:textId="0DDE7057" w:rsidR="00E46A54" w:rsidRDefault="00E159D0">
          <w:pPr>
            <w:pStyle w:val="Verzeichnis1"/>
            <w:rPr>
              <w:ins w:id="2" w:author="Silvia Machura" w:date="2024-11-16T16:38:00Z"/>
              <w:rFonts w:asciiTheme="minorHAnsi" w:eastAsiaTheme="minorEastAsia" w:hAnsiTheme="minorHAnsi"/>
              <w:noProof/>
              <w:kern w:val="2"/>
              <w:lang w:eastAsia="de-DE"/>
              <w14:ligatures w14:val="standardContextual"/>
            </w:rPr>
          </w:pPr>
          <w:r>
            <w:fldChar w:fldCharType="begin"/>
          </w:r>
          <w:r>
            <w:instrText xml:space="preserve"> TOC \o "1-5" </w:instrText>
          </w:r>
          <w:r>
            <w:fldChar w:fldCharType="separate"/>
          </w:r>
          <w:ins w:id="3" w:author="Silvia Machura" w:date="2024-11-16T16:38:00Z">
            <w:r w:rsidR="00E46A54" w:rsidRPr="00972F83">
              <w:rPr>
                <w:rFonts w:cs="Helvetica"/>
                <w:noProof/>
              </w:rPr>
              <w:t>A.</w:t>
            </w:r>
            <w:r w:rsidR="00E46A54">
              <w:rPr>
                <w:rFonts w:asciiTheme="minorHAnsi" w:eastAsiaTheme="minorEastAsia" w:hAnsiTheme="minorHAnsi"/>
                <w:noProof/>
                <w:kern w:val="2"/>
                <w:lang w:eastAsia="de-DE"/>
                <w14:ligatures w14:val="standardContextual"/>
              </w:rPr>
              <w:tab/>
            </w:r>
            <w:r w:rsidR="00E46A54" w:rsidRPr="00972F83">
              <w:rPr>
                <w:rFonts w:cs="Helvetica"/>
                <w:noProof/>
              </w:rPr>
              <w:t>Einführung: Vortrag</w:t>
            </w:r>
            <w:r w:rsidR="00E46A54">
              <w:rPr>
                <w:noProof/>
              </w:rPr>
              <w:tab/>
            </w:r>
            <w:r w:rsidR="00E46A54">
              <w:rPr>
                <w:noProof/>
              </w:rPr>
              <w:fldChar w:fldCharType="begin"/>
            </w:r>
            <w:r w:rsidR="00E46A54">
              <w:rPr>
                <w:noProof/>
              </w:rPr>
              <w:instrText xml:space="preserve"> PAGEREF _Toc182667516 \h </w:instrText>
            </w:r>
            <w:r w:rsidR="00E46A54">
              <w:rPr>
                <w:noProof/>
              </w:rPr>
            </w:r>
          </w:ins>
          <w:r w:rsidR="00E46A54">
            <w:rPr>
              <w:noProof/>
            </w:rPr>
            <w:fldChar w:fldCharType="separate"/>
          </w:r>
          <w:ins w:id="4" w:author="Silvia Machura" w:date="2024-11-16T16:38:00Z">
            <w:r w:rsidR="00E46A54">
              <w:rPr>
                <w:noProof/>
              </w:rPr>
              <w:t>1</w:t>
            </w:r>
            <w:r w:rsidR="00E46A54">
              <w:rPr>
                <w:noProof/>
              </w:rPr>
              <w:fldChar w:fldCharType="end"/>
            </w:r>
          </w:ins>
        </w:p>
        <w:p w14:paraId="1DA2FCC3" w14:textId="58A56D8C" w:rsidR="00E46A54" w:rsidRDefault="00E46A54">
          <w:pPr>
            <w:pStyle w:val="Verzeichnis1"/>
            <w:rPr>
              <w:ins w:id="5" w:author="Silvia Machura" w:date="2024-11-16T16:38:00Z"/>
              <w:rFonts w:asciiTheme="minorHAnsi" w:eastAsiaTheme="minorEastAsia" w:hAnsiTheme="minorHAnsi"/>
              <w:noProof/>
              <w:kern w:val="2"/>
              <w:lang w:eastAsia="de-DE"/>
              <w14:ligatures w14:val="standardContextual"/>
            </w:rPr>
          </w:pPr>
          <w:ins w:id="6" w:author="Silvia Machura" w:date="2024-11-16T16:38:00Z">
            <w:r>
              <w:rPr>
                <w:noProof/>
              </w:rPr>
              <w:t>B.</w:t>
            </w:r>
            <w:r>
              <w:rPr>
                <w:rFonts w:asciiTheme="minorHAnsi" w:eastAsiaTheme="minorEastAsia" w:hAnsiTheme="minorHAnsi"/>
                <w:noProof/>
                <w:kern w:val="2"/>
                <w:lang w:eastAsia="de-DE"/>
                <w14:ligatures w14:val="standardContextual"/>
              </w:rPr>
              <w:tab/>
            </w:r>
            <w:r>
              <w:rPr>
                <w:noProof/>
              </w:rPr>
              <w:t xml:space="preserve">Workshop Teil 1 </w:t>
            </w:r>
            <w:r>
              <w:rPr>
                <w:noProof/>
              </w:rPr>
              <w:tab/>
            </w:r>
            <w:r>
              <w:rPr>
                <w:noProof/>
              </w:rPr>
              <w:fldChar w:fldCharType="begin"/>
            </w:r>
            <w:r>
              <w:rPr>
                <w:noProof/>
              </w:rPr>
              <w:instrText xml:space="preserve"> PAGEREF _Toc182667517 \h </w:instrText>
            </w:r>
            <w:r>
              <w:rPr>
                <w:noProof/>
              </w:rPr>
            </w:r>
          </w:ins>
          <w:r>
            <w:rPr>
              <w:noProof/>
            </w:rPr>
            <w:fldChar w:fldCharType="separate"/>
          </w:r>
          <w:ins w:id="7" w:author="Silvia Machura" w:date="2024-11-16T16:38:00Z">
            <w:r>
              <w:rPr>
                <w:noProof/>
              </w:rPr>
              <w:t>1</w:t>
            </w:r>
            <w:r>
              <w:rPr>
                <w:noProof/>
              </w:rPr>
              <w:fldChar w:fldCharType="end"/>
            </w:r>
          </w:ins>
        </w:p>
        <w:p w14:paraId="10C789DA" w14:textId="40538D35" w:rsidR="00E46A54" w:rsidRDefault="00E46A54">
          <w:pPr>
            <w:pStyle w:val="Verzeichnis2"/>
            <w:rPr>
              <w:ins w:id="8" w:author="Silvia Machura" w:date="2024-11-16T16:38:00Z"/>
              <w:rFonts w:asciiTheme="minorHAnsi" w:eastAsiaTheme="minorEastAsia" w:hAnsiTheme="minorHAnsi"/>
              <w:noProof/>
              <w:kern w:val="2"/>
              <w:lang w:eastAsia="de-DE"/>
              <w14:ligatures w14:val="standardContextual"/>
            </w:rPr>
          </w:pPr>
          <w:ins w:id="9" w:author="Silvia Machura" w:date="2024-11-16T16:38:00Z">
            <w:r w:rsidRPr="00972F83">
              <w:rPr>
                <w:rFonts w:cs="Helvetica"/>
                <w:noProof/>
              </w:rPr>
              <w:t>I.</w:t>
            </w:r>
            <w:r>
              <w:rPr>
                <w:rFonts w:asciiTheme="minorHAnsi" w:eastAsiaTheme="minorEastAsia" w:hAnsiTheme="minorHAnsi"/>
                <w:noProof/>
                <w:kern w:val="2"/>
                <w:lang w:eastAsia="de-DE"/>
                <w14:ligatures w14:val="standardContextual"/>
              </w:rPr>
              <w:tab/>
            </w:r>
            <w:r w:rsidRPr="00972F83">
              <w:rPr>
                <w:rFonts w:cs="Helvetica"/>
                <w:noProof/>
              </w:rPr>
              <w:t>Das Problem: Rassismus im Recht?</w:t>
            </w:r>
            <w:r>
              <w:rPr>
                <w:noProof/>
              </w:rPr>
              <w:tab/>
            </w:r>
            <w:r>
              <w:rPr>
                <w:noProof/>
              </w:rPr>
              <w:fldChar w:fldCharType="begin"/>
            </w:r>
            <w:r>
              <w:rPr>
                <w:noProof/>
              </w:rPr>
              <w:instrText xml:space="preserve"> PAGEREF _Toc182667518 \h </w:instrText>
            </w:r>
            <w:r>
              <w:rPr>
                <w:noProof/>
              </w:rPr>
            </w:r>
          </w:ins>
          <w:r>
            <w:rPr>
              <w:noProof/>
            </w:rPr>
            <w:fldChar w:fldCharType="separate"/>
          </w:r>
          <w:ins w:id="10" w:author="Silvia Machura" w:date="2024-11-16T16:38:00Z">
            <w:r>
              <w:rPr>
                <w:noProof/>
              </w:rPr>
              <w:t>1</w:t>
            </w:r>
            <w:r>
              <w:rPr>
                <w:noProof/>
              </w:rPr>
              <w:fldChar w:fldCharType="end"/>
            </w:r>
          </w:ins>
        </w:p>
        <w:p w14:paraId="52002ED6" w14:textId="01526596" w:rsidR="00E46A54" w:rsidRDefault="00E46A54">
          <w:pPr>
            <w:pStyle w:val="Verzeichnis3"/>
            <w:tabs>
              <w:tab w:val="left" w:pos="1149"/>
              <w:tab w:val="right" w:leader="dot" w:pos="9622"/>
            </w:tabs>
            <w:rPr>
              <w:ins w:id="11" w:author="Silvia Machura" w:date="2024-11-16T16:38:00Z"/>
              <w:rFonts w:asciiTheme="minorHAnsi" w:eastAsiaTheme="minorEastAsia" w:hAnsiTheme="minorHAnsi"/>
              <w:noProof/>
              <w:kern w:val="2"/>
              <w:lang w:eastAsia="de-DE"/>
              <w14:ligatures w14:val="standardContextual"/>
            </w:rPr>
          </w:pPr>
          <w:ins w:id="12" w:author="Silvia Machura" w:date="2024-11-16T16:38:00Z">
            <w:r w:rsidRPr="00972F83">
              <w:rPr>
                <w:rFonts w:cs="Helvetica"/>
                <w:noProof/>
              </w:rPr>
              <w:t>1.</w:t>
            </w:r>
            <w:r>
              <w:rPr>
                <w:rFonts w:asciiTheme="minorHAnsi" w:eastAsiaTheme="minorEastAsia" w:hAnsiTheme="minorHAnsi"/>
                <w:noProof/>
                <w:kern w:val="2"/>
                <w:lang w:eastAsia="de-DE"/>
                <w14:ligatures w14:val="standardContextual"/>
              </w:rPr>
              <w:tab/>
            </w:r>
            <w:r w:rsidRPr="00972F83">
              <w:rPr>
                <w:rFonts w:cs="Helvetica"/>
                <w:noProof/>
              </w:rPr>
              <w:t>Einführung in die wissenschaftliche Debatte</w:t>
            </w:r>
            <w:r>
              <w:rPr>
                <w:noProof/>
              </w:rPr>
              <w:tab/>
            </w:r>
            <w:r>
              <w:rPr>
                <w:noProof/>
              </w:rPr>
              <w:fldChar w:fldCharType="begin"/>
            </w:r>
            <w:r>
              <w:rPr>
                <w:noProof/>
              </w:rPr>
              <w:instrText xml:space="preserve"> PAGEREF _Toc182667519 \h </w:instrText>
            </w:r>
            <w:r>
              <w:rPr>
                <w:noProof/>
              </w:rPr>
            </w:r>
          </w:ins>
          <w:r>
            <w:rPr>
              <w:noProof/>
            </w:rPr>
            <w:fldChar w:fldCharType="separate"/>
          </w:r>
          <w:ins w:id="13" w:author="Silvia Machura" w:date="2024-11-16T16:38:00Z">
            <w:r>
              <w:rPr>
                <w:noProof/>
              </w:rPr>
              <w:t>1</w:t>
            </w:r>
            <w:r>
              <w:rPr>
                <w:noProof/>
              </w:rPr>
              <w:fldChar w:fldCharType="end"/>
            </w:r>
          </w:ins>
        </w:p>
        <w:p w14:paraId="6C119BE2" w14:textId="27216D4E" w:rsidR="00E46A54" w:rsidRDefault="00E46A54">
          <w:pPr>
            <w:pStyle w:val="Verzeichnis4"/>
            <w:rPr>
              <w:ins w:id="14" w:author="Silvia Machura" w:date="2024-11-16T16:38:00Z"/>
              <w:rFonts w:asciiTheme="minorHAnsi" w:eastAsiaTheme="minorEastAsia" w:hAnsiTheme="minorHAnsi"/>
              <w:noProof/>
              <w:kern w:val="2"/>
              <w:lang w:eastAsia="de-DE"/>
              <w14:ligatures w14:val="standardContextual"/>
            </w:rPr>
          </w:pPr>
          <w:ins w:id="15" w:author="Silvia Machura" w:date="2024-11-16T16:38:00Z">
            <w:r w:rsidRPr="00972F83">
              <w:rPr>
                <w:rFonts w:cs="Helvetica"/>
                <w:noProof/>
              </w:rPr>
              <w:t>a.</w:t>
            </w:r>
            <w:r>
              <w:rPr>
                <w:rFonts w:asciiTheme="minorHAnsi" w:eastAsiaTheme="minorEastAsia" w:hAnsiTheme="minorHAnsi"/>
                <w:noProof/>
                <w:kern w:val="2"/>
                <w:lang w:eastAsia="de-DE"/>
                <w14:ligatures w14:val="standardContextual"/>
              </w:rPr>
              <w:tab/>
            </w:r>
            <w:r>
              <w:rPr>
                <w:noProof/>
              </w:rPr>
              <w:t>Wo begegnet uns Rassismus im Recht (von der Realität zum Recht)</w:t>
            </w:r>
            <w:r>
              <w:rPr>
                <w:noProof/>
              </w:rPr>
              <w:tab/>
            </w:r>
            <w:r>
              <w:rPr>
                <w:noProof/>
              </w:rPr>
              <w:fldChar w:fldCharType="begin"/>
            </w:r>
            <w:r>
              <w:rPr>
                <w:noProof/>
              </w:rPr>
              <w:instrText xml:space="preserve"> PAGEREF _Toc182667520 \h </w:instrText>
            </w:r>
            <w:r>
              <w:rPr>
                <w:noProof/>
              </w:rPr>
            </w:r>
          </w:ins>
          <w:r>
            <w:rPr>
              <w:noProof/>
            </w:rPr>
            <w:fldChar w:fldCharType="separate"/>
          </w:r>
          <w:ins w:id="16" w:author="Silvia Machura" w:date="2024-11-16T16:38:00Z">
            <w:r>
              <w:rPr>
                <w:noProof/>
              </w:rPr>
              <w:t>2</w:t>
            </w:r>
            <w:r>
              <w:rPr>
                <w:noProof/>
              </w:rPr>
              <w:fldChar w:fldCharType="end"/>
            </w:r>
          </w:ins>
        </w:p>
        <w:p w14:paraId="7A962CA0" w14:textId="613A2A19" w:rsidR="00E46A54" w:rsidRDefault="00E46A54">
          <w:pPr>
            <w:pStyle w:val="Verzeichnis4"/>
            <w:rPr>
              <w:ins w:id="17" w:author="Silvia Machura" w:date="2024-11-16T16:38:00Z"/>
              <w:rFonts w:asciiTheme="minorHAnsi" w:eastAsiaTheme="minorEastAsia" w:hAnsiTheme="minorHAnsi"/>
              <w:noProof/>
              <w:kern w:val="2"/>
              <w:lang w:eastAsia="de-DE"/>
              <w14:ligatures w14:val="standardContextual"/>
            </w:rPr>
          </w:pPr>
          <w:ins w:id="18" w:author="Silvia Machura" w:date="2024-11-16T16:38:00Z">
            <w:r w:rsidRPr="00972F83">
              <w:rPr>
                <w:rFonts w:cs="Helvetica"/>
                <w:noProof/>
              </w:rPr>
              <w:t>b.</w:t>
            </w:r>
            <w:r>
              <w:rPr>
                <w:rFonts w:asciiTheme="minorHAnsi" w:eastAsiaTheme="minorEastAsia" w:hAnsiTheme="minorHAnsi"/>
                <w:noProof/>
                <w:kern w:val="2"/>
                <w:lang w:eastAsia="de-DE"/>
                <w14:ligatures w14:val="standardContextual"/>
              </w:rPr>
              <w:tab/>
            </w:r>
            <w:r>
              <w:rPr>
                <w:noProof/>
              </w:rPr>
              <w:t>Wie sprechen wir über Rassismus: Definitionen und Begriffe</w:t>
            </w:r>
            <w:r>
              <w:rPr>
                <w:noProof/>
              </w:rPr>
              <w:tab/>
            </w:r>
            <w:r>
              <w:rPr>
                <w:noProof/>
              </w:rPr>
              <w:fldChar w:fldCharType="begin"/>
            </w:r>
            <w:r>
              <w:rPr>
                <w:noProof/>
              </w:rPr>
              <w:instrText xml:space="preserve"> PAGEREF _Toc182667521 \h </w:instrText>
            </w:r>
            <w:r>
              <w:rPr>
                <w:noProof/>
              </w:rPr>
            </w:r>
          </w:ins>
          <w:r>
            <w:rPr>
              <w:noProof/>
            </w:rPr>
            <w:fldChar w:fldCharType="separate"/>
          </w:r>
          <w:ins w:id="19" w:author="Silvia Machura" w:date="2024-11-16T16:38:00Z">
            <w:r>
              <w:rPr>
                <w:noProof/>
              </w:rPr>
              <w:t>2</w:t>
            </w:r>
            <w:r>
              <w:rPr>
                <w:noProof/>
              </w:rPr>
              <w:fldChar w:fldCharType="end"/>
            </w:r>
          </w:ins>
        </w:p>
        <w:p w14:paraId="6E3AFC2B" w14:textId="40218CAB" w:rsidR="00E46A54" w:rsidRDefault="00E46A54">
          <w:pPr>
            <w:pStyle w:val="Verzeichnis4"/>
            <w:rPr>
              <w:ins w:id="20" w:author="Silvia Machura" w:date="2024-11-16T16:38:00Z"/>
              <w:rFonts w:asciiTheme="minorHAnsi" w:eastAsiaTheme="minorEastAsia" w:hAnsiTheme="minorHAnsi"/>
              <w:noProof/>
              <w:kern w:val="2"/>
              <w:lang w:eastAsia="de-DE"/>
              <w14:ligatures w14:val="standardContextual"/>
            </w:rPr>
          </w:pPr>
          <w:ins w:id="21" w:author="Silvia Machura" w:date="2024-11-16T16:38:00Z">
            <w:r w:rsidRPr="00972F83">
              <w:rPr>
                <w:rFonts w:cs="Helvetica"/>
                <w:noProof/>
              </w:rPr>
              <w:t>c.</w:t>
            </w:r>
            <w:r>
              <w:rPr>
                <w:rFonts w:asciiTheme="minorHAnsi" w:eastAsiaTheme="minorEastAsia" w:hAnsiTheme="minorHAnsi"/>
                <w:noProof/>
                <w:kern w:val="2"/>
                <w:lang w:eastAsia="de-DE"/>
                <w14:ligatures w14:val="standardContextual"/>
              </w:rPr>
              <w:tab/>
            </w:r>
            <w:r>
              <w:rPr>
                <w:noProof/>
              </w:rPr>
              <w:t>Wie sprechen wir rechtlich über Rassismus</w:t>
            </w:r>
            <w:r>
              <w:rPr>
                <w:noProof/>
              </w:rPr>
              <w:tab/>
            </w:r>
            <w:r>
              <w:rPr>
                <w:noProof/>
              </w:rPr>
              <w:fldChar w:fldCharType="begin"/>
            </w:r>
            <w:r>
              <w:rPr>
                <w:noProof/>
              </w:rPr>
              <w:instrText xml:space="preserve"> PAGEREF _Toc182667522 \h </w:instrText>
            </w:r>
            <w:r>
              <w:rPr>
                <w:noProof/>
              </w:rPr>
            </w:r>
          </w:ins>
          <w:r>
            <w:rPr>
              <w:noProof/>
            </w:rPr>
            <w:fldChar w:fldCharType="separate"/>
          </w:r>
          <w:ins w:id="22" w:author="Silvia Machura" w:date="2024-11-16T16:38:00Z">
            <w:r>
              <w:rPr>
                <w:noProof/>
              </w:rPr>
              <w:t>3</w:t>
            </w:r>
            <w:r>
              <w:rPr>
                <w:noProof/>
              </w:rPr>
              <w:fldChar w:fldCharType="end"/>
            </w:r>
          </w:ins>
        </w:p>
        <w:p w14:paraId="67E8FC2C" w14:textId="0C409667" w:rsidR="00E46A54" w:rsidRDefault="00E46A54">
          <w:pPr>
            <w:pStyle w:val="Verzeichnis3"/>
            <w:tabs>
              <w:tab w:val="left" w:pos="1149"/>
              <w:tab w:val="right" w:leader="dot" w:pos="9622"/>
            </w:tabs>
            <w:rPr>
              <w:ins w:id="23" w:author="Silvia Machura" w:date="2024-11-16T16:38:00Z"/>
              <w:rFonts w:asciiTheme="minorHAnsi" w:eastAsiaTheme="minorEastAsia" w:hAnsiTheme="minorHAnsi"/>
              <w:noProof/>
              <w:kern w:val="2"/>
              <w:lang w:eastAsia="de-DE"/>
              <w14:ligatures w14:val="standardContextual"/>
            </w:rPr>
          </w:pPr>
          <w:ins w:id="24" w:author="Silvia Machura" w:date="2024-11-16T16:38:00Z">
            <w:r>
              <w:rPr>
                <w:noProof/>
              </w:rPr>
              <w:t>2.</w:t>
            </w:r>
            <w:r>
              <w:rPr>
                <w:rFonts w:asciiTheme="minorHAnsi" w:eastAsiaTheme="minorEastAsia" w:hAnsiTheme="minorHAnsi"/>
                <w:noProof/>
                <w:kern w:val="2"/>
                <w:lang w:eastAsia="de-DE"/>
                <w14:ligatures w14:val="standardContextual"/>
              </w:rPr>
              <w:tab/>
            </w:r>
            <w:r>
              <w:rPr>
                <w:noProof/>
              </w:rPr>
              <w:t>Critical legal studies</w:t>
            </w:r>
            <w:r>
              <w:rPr>
                <w:noProof/>
              </w:rPr>
              <w:tab/>
            </w:r>
            <w:r>
              <w:rPr>
                <w:noProof/>
              </w:rPr>
              <w:fldChar w:fldCharType="begin"/>
            </w:r>
            <w:r>
              <w:rPr>
                <w:noProof/>
              </w:rPr>
              <w:instrText xml:space="preserve"> PAGEREF _Toc182667523 \h </w:instrText>
            </w:r>
            <w:r>
              <w:rPr>
                <w:noProof/>
              </w:rPr>
            </w:r>
          </w:ins>
          <w:r>
            <w:rPr>
              <w:noProof/>
            </w:rPr>
            <w:fldChar w:fldCharType="separate"/>
          </w:r>
          <w:ins w:id="25" w:author="Silvia Machura" w:date="2024-11-16T16:38:00Z">
            <w:r>
              <w:rPr>
                <w:noProof/>
              </w:rPr>
              <w:t>3</w:t>
            </w:r>
            <w:r>
              <w:rPr>
                <w:noProof/>
              </w:rPr>
              <w:fldChar w:fldCharType="end"/>
            </w:r>
          </w:ins>
        </w:p>
        <w:p w14:paraId="701F1C3E" w14:textId="275C7781" w:rsidR="00E46A54" w:rsidRDefault="00E46A54">
          <w:pPr>
            <w:pStyle w:val="Verzeichnis3"/>
            <w:tabs>
              <w:tab w:val="left" w:pos="1149"/>
              <w:tab w:val="right" w:leader="dot" w:pos="9622"/>
            </w:tabs>
            <w:rPr>
              <w:ins w:id="26" w:author="Silvia Machura" w:date="2024-11-16T16:38:00Z"/>
              <w:rFonts w:asciiTheme="minorHAnsi" w:eastAsiaTheme="minorEastAsia" w:hAnsiTheme="minorHAnsi"/>
              <w:noProof/>
              <w:kern w:val="2"/>
              <w:lang w:eastAsia="de-DE"/>
              <w14:ligatures w14:val="standardContextual"/>
            </w:rPr>
          </w:pPr>
          <w:ins w:id="27" w:author="Silvia Machura" w:date="2024-11-16T16:38:00Z">
            <w:r>
              <w:rPr>
                <w:noProof/>
              </w:rPr>
              <w:t>3.</w:t>
            </w:r>
            <w:r>
              <w:rPr>
                <w:rFonts w:asciiTheme="minorHAnsi" w:eastAsiaTheme="minorEastAsia" w:hAnsiTheme="minorHAnsi"/>
                <w:noProof/>
                <w:kern w:val="2"/>
                <w:lang w:eastAsia="de-DE"/>
                <w14:ligatures w14:val="standardContextual"/>
              </w:rPr>
              <w:tab/>
            </w:r>
            <w:r>
              <w:rPr>
                <w:noProof/>
              </w:rPr>
              <w:t>Lösungsansätze für ein gerechteres Recht? postkategoriales Recht</w:t>
            </w:r>
            <w:r>
              <w:rPr>
                <w:noProof/>
              </w:rPr>
              <w:tab/>
            </w:r>
            <w:r>
              <w:rPr>
                <w:noProof/>
              </w:rPr>
              <w:fldChar w:fldCharType="begin"/>
            </w:r>
            <w:r>
              <w:rPr>
                <w:noProof/>
              </w:rPr>
              <w:instrText xml:space="preserve"> PAGEREF _Toc182667524 \h </w:instrText>
            </w:r>
            <w:r>
              <w:rPr>
                <w:noProof/>
              </w:rPr>
            </w:r>
          </w:ins>
          <w:r>
            <w:rPr>
              <w:noProof/>
            </w:rPr>
            <w:fldChar w:fldCharType="separate"/>
          </w:r>
          <w:ins w:id="28" w:author="Silvia Machura" w:date="2024-11-16T16:38:00Z">
            <w:r>
              <w:rPr>
                <w:noProof/>
              </w:rPr>
              <w:t>4</w:t>
            </w:r>
            <w:r>
              <w:rPr>
                <w:noProof/>
              </w:rPr>
              <w:fldChar w:fldCharType="end"/>
            </w:r>
          </w:ins>
        </w:p>
        <w:p w14:paraId="748B64D1" w14:textId="30E1EF49" w:rsidR="00E46A54" w:rsidRDefault="00E46A54">
          <w:pPr>
            <w:pStyle w:val="Verzeichnis2"/>
            <w:rPr>
              <w:ins w:id="29" w:author="Silvia Machura" w:date="2024-11-16T16:38:00Z"/>
              <w:rFonts w:asciiTheme="minorHAnsi" w:eastAsiaTheme="minorEastAsia" w:hAnsiTheme="minorHAnsi"/>
              <w:noProof/>
              <w:kern w:val="2"/>
              <w:lang w:eastAsia="de-DE"/>
              <w14:ligatures w14:val="standardContextual"/>
            </w:rPr>
          </w:pPr>
          <w:ins w:id="30" w:author="Silvia Machura" w:date="2024-11-16T16:38:00Z">
            <w:r w:rsidRPr="00972F83">
              <w:rPr>
                <w:noProof/>
                <w:color w:val="000000" w:themeColor="text1"/>
              </w:rPr>
              <w:t>II.</w:t>
            </w:r>
            <w:r>
              <w:rPr>
                <w:rFonts w:asciiTheme="minorHAnsi" w:eastAsiaTheme="minorEastAsia" w:hAnsiTheme="minorHAnsi"/>
                <w:noProof/>
                <w:kern w:val="2"/>
                <w:lang w:eastAsia="de-DE"/>
                <w14:ligatures w14:val="standardContextual"/>
              </w:rPr>
              <w:tab/>
            </w:r>
            <w:r w:rsidRPr="00972F83">
              <w:rPr>
                <w:noProof/>
                <w:color w:val="000000" w:themeColor="text1"/>
              </w:rPr>
              <w:t>Diskussion: Die rechtliche Reaktion = Die „Lösung“ des Problems?</w:t>
            </w:r>
            <w:r>
              <w:rPr>
                <w:noProof/>
              </w:rPr>
              <w:tab/>
            </w:r>
            <w:r>
              <w:rPr>
                <w:noProof/>
              </w:rPr>
              <w:fldChar w:fldCharType="begin"/>
            </w:r>
            <w:r>
              <w:rPr>
                <w:noProof/>
              </w:rPr>
              <w:instrText xml:space="preserve"> PAGEREF _Toc182667525 \h </w:instrText>
            </w:r>
            <w:r>
              <w:rPr>
                <w:noProof/>
              </w:rPr>
            </w:r>
          </w:ins>
          <w:r>
            <w:rPr>
              <w:noProof/>
            </w:rPr>
            <w:fldChar w:fldCharType="separate"/>
          </w:r>
          <w:ins w:id="31" w:author="Silvia Machura" w:date="2024-11-16T16:38:00Z">
            <w:r>
              <w:rPr>
                <w:noProof/>
              </w:rPr>
              <w:t>4</w:t>
            </w:r>
            <w:r>
              <w:rPr>
                <w:noProof/>
              </w:rPr>
              <w:fldChar w:fldCharType="end"/>
            </w:r>
          </w:ins>
        </w:p>
        <w:p w14:paraId="22A78E27" w14:textId="06B0C186" w:rsidR="00E46A54" w:rsidRDefault="00E46A54">
          <w:pPr>
            <w:pStyle w:val="Verzeichnis1"/>
            <w:rPr>
              <w:ins w:id="32" w:author="Silvia Machura" w:date="2024-11-16T16:38:00Z"/>
              <w:rFonts w:asciiTheme="minorHAnsi" w:eastAsiaTheme="minorEastAsia" w:hAnsiTheme="minorHAnsi"/>
              <w:noProof/>
              <w:kern w:val="2"/>
              <w:lang w:eastAsia="de-DE"/>
              <w14:ligatures w14:val="standardContextual"/>
            </w:rPr>
          </w:pPr>
          <w:ins w:id="33" w:author="Silvia Machura" w:date="2024-11-16T16:38:00Z">
            <w:r>
              <w:rPr>
                <w:noProof/>
              </w:rPr>
              <w:t>C.</w:t>
            </w:r>
            <w:r>
              <w:rPr>
                <w:rFonts w:asciiTheme="minorHAnsi" w:eastAsiaTheme="minorEastAsia" w:hAnsiTheme="minorHAnsi"/>
                <w:noProof/>
                <w:kern w:val="2"/>
                <w:lang w:eastAsia="de-DE"/>
                <w14:ligatures w14:val="standardContextual"/>
              </w:rPr>
              <w:tab/>
            </w:r>
            <w:r>
              <w:rPr>
                <w:noProof/>
              </w:rPr>
              <w:t>Workshop Teil 2: Rassismus im Mehrebensystem und in den verschiedenen Rechtsgebieten: Wie reagiert Recht auf Rassismus konkret</w:t>
            </w:r>
            <w:r>
              <w:rPr>
                <w:noProof/>
              </w:rPr>
              <w:tab/>
            </w:r>
            <w:r>
              <w:rPr>
                <w:noProof/>
              </w:rPr>
              <w:fldChar w:fldCharType="begin"/>
            </w:r>
            <w:r>
              <w:rPr>
                <w:noProof/>
              </w:rPr>
              <w:instrText xml:space="preserve"> PAGEREF _Toc182667526 \h </w:instrText>
            </w:r>
            <w:r>
              <w:rPr>
                <w:noProof/>
              </w:rPr>
            </w:r>
          </w:ins>
          <w:r>
            <w:rPr>
              <w:noProof/>
            </w:rPr>
            <w:fldChar w:fldCharType="separate"/>
          </w:r>
          <w:ins w:id="34" w:author="Silvia Machura" w:date="2024-11-16T16:38:00Z">
            <w:r>
              <w:rPr>
                <w:noProof/>
              </w:rPr>
              <w:t>4</w:t>
            </w:r>
            <w:r>
              <w:rPr>
                <w:noProof/>
              </w:rPr>
              <w:fldChar w:fldCharType="end"/>
            </w:r>
          </w:ins>
        </w:p>
        <w:p w14:paraId="11053B1F" w14:textId="4151E558" w:rsidR="00E46A54" w:rsidRDefault="00E46A54">
          <w:pPr>
            <w:pStyle w:val="Verzeichnis2"/>
            <w:rPr>
              <w:ins w:id="35" w:author="Silvia Machura" w:date="2024-11-16T16:38:00Z"/>
              <w:rFonts w:asciiTheme="minorHAnsi" w:eastAsiaTheme="minorEastAsia" w:hAnsiTheme="minorHAnsi"/>
              <w:noProof/>
              <w:kern w:val="2"/>
              <w:lang w:eastAsia="de-DE"/>
              <w14:ligatures w14:val="standardContextual"/>
            </w:rPr>
          </w:pPr>
          <w:ins w:id="36" w:author="Silvia Machura" w:date="2024-11-16T16:38:00Z">
            <w:r>
              <w:rPr>
                <w:noProof/>
              </w:rPr>
              <w:t>I.</w:t>
            </w:r>
            <w:r>
              <w:rPr>
                <w:rFonts w:asciiTheme="minorHAnsi" w:eastAsiaTheme="minorEastAsia" w:hAnsiTheme="minorHAnsi"/>
                <w:noProof/>
                <w:kern w:val="2"/>
                <w:lang w:eastAsia="de-DE"/>
                <w14:ligatures w14:val="standardContextual"/>
              </w:rPr>
              <w:tab/>
            </w:r>
            <w:r>
              <w:rPr>
                <w:noProof/>
              </w:rPr>
              <w:t>Einführung in die normativen Grundlagen: Nationales Recht- Unionsrecht- Völkerrecht</w:t>
            </w:r>
            <w:r>
              <w:rPr>
                <w:noProof/>
              </w:rPr>
              <w:tab/>
            </w:r>
            <w:r>
              <w:rPr>
                <w:noProof/>
              </w:rPr>
              <w:fldChar w:fldCharType="begin"/>
            </w:r>
            <w:r>
              <w:rPr>
                <w:noProof/>
              </w:rPr>
              <w:instrText xml:space="preserve"> PAGEREF _Toc182667527 \h </w:instrText>
            </w:r>
            <w:r>
              <w:rPr>
                <w:noProof/>
              </w:rPr>
            </w:r>
          </w:ins>
          <w:r>
            <w:rPr>
              <w:noProof/>
            </w:rPr>
            <w:fldChar w:fldCharType="separate"/>
          </w:r>
          <w:ins w:id="37" w:author="Silvia Machura" w:date="2024-11-16T16:38:00Z">
            <w:r>
              <w:rPr>
                <w:noProof/>
              </w:rPr>
              <w:t>4</w:t>
            </w:r>
            <w:r>
              <w:rPr>
                <w:noProof/>
              </w:rPr>
              <w:fldChar w:fldCharType="end"/>
            </w:r>
          </w:ins>
        </w:p>
        <w:p w14:paraId="10B9DCA5" w14:textId="7856E3BD" w:rsidR="00E46A54" w:rsidRDefault="00E46A54">
          <w:pPr>
            <w:pStyle w:val="Verzeichnis3"/>
            <w:tabs>
              <w:tab w:val="left" w:pos="1149"/>
              <w:tab w:val="right" w:leader="dot" w:pos="9622"/>
            </w:tabs>
            <w:rPr>
              <w:ins w:id="38" w:author="Silvia Machura" w:date="2024-11-16T16:38:00Z"/>
              <w:rFonts w:asciiTheme="minorHAnsi" w:eastAsiaTheme="minorEastAsia" w:hAnsiTheme="minorHAnsi"/>
              <w:noProof/>
              <w:kern w:val="2"/>
              <w:lang w:eastAsia="de-DE"/>
              <w14:ligatures w14:val="standardContextual"/>
            </w:rPr>
          </w:pPr>
          <w:ins w:id="39" w:author="Silvia Machura" w:date="2024-11-16T16:38:00Z">
            <w:r>
              <w:rPr>
                <w:noProof/>
              </w:rPr>
              <w:t>1.</w:t>
            </w:r>
            <w:r>
              <w:rPr>
                <w:rFonts w:asciiTheme="minorHAnsi" w:eastAsiaTheme="minorEastAsia" w:hAnsiTheme="minorHAnsi"/>
                <w:noProof/>
                <w:kern w:val="2"/>
                <w:lang w:eastAsia="de-DE"/>
                <w14:ligatures w14:val="standardContextual"/>
              </w:rPr>
              <w:tab/>
            </w:r>
            <w:r>
              <w:rPr>
                <w:noProof/>
              </w:rPr>
              <w:t>Deutsches Recht:</w:t>
            </w:r>
            <w:r>
              <w:rPr>
                <w:noProof/>
              </w:rPr>
              <w:tab/>
            </w:r>
            <w:r>
              <w:rPr>
                <w:noProof/>
              </w:rPr>
              <w:fldChar w:fldCharType="begin"/>
            </w:r>
            <w:r>
              <w:rPr>
                <w:noProof/>
              </w:rPr>
              <w:instrText xml:space="preserve"> PAGEREF _Toc182667529 \h </w:instrText>
            </w:r>
            <w:r>
              <w:rPr>
                <w:noProof/>
              </w:rPr>
            </w:r>
          </w:ins>
          <w:r>
            <w:rPr>
              <w:noProof/>
            </w:rPr>
            <w:fldChar w:fldCharType="separate"/>
          </w:r>
          <w:ins w:id="40" w:author="Silvia Machura" w:date="2024-11-16T16:38:00Z">
            <w:r>
              <w:rPr>
                <w:noProof/>
              </w:rPr>
              <w:t>5</w:t>
            </w:r>
            <w:r>
              <w:rPr>
                <w:noProof/>
              </w:rPr>
              <w:fldChar w:fldCharType="end"/>
            </w:r>
          </w:ins>
        </w:p>
        <w:p w14:paraId="45526B40" w14:textId="34FE8D44" w:rsidR="00E46A54" w:rsidRDefault="00E46A54">
          <w:pPr>
            <w:pStyle w:val="Verzeichnis3"/>
            <w:tabs>
              <w:tab w:val="left" w:pos="1149"/>
              <w:tab w:val="right" w:leader="dot" w:pos="9622"/>
            </w:tabs>
            <w:rPr>
              <w:ins w:id="41" w:author="Silvia Machura" w:date="2024-11-16T16:38:00Z"/>
              <w:rFonts w:asciiTheme="minorHAnsi" w:eastAsiaTheme="minorEastAsia" w:hAnsiTheme="minorHAnsi"/>
              <w:noProof/>
              <w:kern w:val="2"/>
              <w:lang w:eastAsia="de-DE"/>
              <w14:ligatures w14:val="standardContextual"/>
            </w:rPr>
          </w:pPr>
          <w:ins w:id="42" w:author="Silvia Machura" w:date="2024-11-16T16:38:00Z">
            <w:r>
              <w:rPr>
                <w:noProof/>
              </w:rPr>
              <w:t>2.</w:t>
            </w:r>
            <w:r>
              <w:rPr>
                <w:rFonts w:asciiTheme="minorHAnsi" w:eastAsiaTheme="minorEastAsia" w:hAnsiTheme="minorHAnsi"/>
                <w:noProof/>
                <w:kern w:val="2"/>
                <w:lang w:eastAsia="de-DE"/>
                <w14:ligatures w14:val="standardContextual"/>
              </w:rPr>
              <w:tab/>
            </w:r>
            <w:r>
              <w:rPr>
                <w:noProof/>
              </w:rPr>
              <w:t>Unionsrecht:</w:t>
            </w:r>
            <w:r>
              <w:rPr>
                <w:noProof/>
              </w:rPr>
              <w:tab/>
            </w:r>
            <w:r>
              <w:rPr>
                <w:noProof/>
              </w:rPr>
              <w:fldChar w:fldCharType="begin"/>
            </w:r>
            <w:r>
              <w:rPr>
                <w:noProof/>
              </w:rPr>
              <w:instrText xml:space="preserve"> PAGEREF _Toc182667530 \h </w:instrText>
            </w:r>
            <w:r>
              <w:rPr>
                <w:noProof/>
              </w:rPr>
            </w:r>
          </w:ins>
          <w:r>
            <w:rPr>
              <w:noProof/>
            </w:rPr>
            <w:fldChar w:fldCharType="separate"/>
          </w:r>
          <w:ins w:id="43" w:author="Silvia Machura" w:date="2024-11-16T16:38:00Z">
            <w:r>
              <w:rPr>
                <w:noProof/>
              </w:rPr>
              <w:t>8</w:t>
            </w:r>
            <w:r>
              <w:rPr>
                <w:noProof/>
              </w:rPr>
              <w:fldChar w:fldCharType="end"/>
            </w:r>
          </w:ins>
        </w:p>
        <w:p w14:paraId="05E950C4" w14:textId="32CBB3FC" w:rsidR="00E46A54" w:rsidRDefault="00E46A54">
          <w:pPr>
            <w:pStyle w:val="Verzeichnis3"/>
            <w:tabs>
              <w:tab w:val="left" w:pos="1149"/>
              <w:tab w:val="right" w:leader="dot" w:pos="9622"/>
            </w:tabs>
            <w:rPr>
              <w:ins w:id="44" w:author="Silvia Machura" w:date="2024-11-16T16:38:00Z"/>
              <w:rFonts w:asciiTheme="minorHAnsi" w:eastAsiaTheme="minorEastAsia" w:hAnsiTheme="minorHAnsi"/>
              <w:noProof/>
              <w:kern w:val="2"/>
              <w:lang w:eastAsia="de-DE"/>
              <w14:ligatures w14:val="standardContextual"/>
            </w:rPr>
          </w:pPr>
          <w:ins w:id="45" w:author="Silvia Machura" w:date="2024-11-16T16:38:00Z">
            <w:r>
              <w:rPr>
                <w:noProof/>
              </w:rPr>
              <w:t>3.</w:t>
            </w:r>
            <w:r>
              <w:rPr>
                <w:rFonts w:asciiTheme="minorHAnsi" w:eastAsiaTheme="minorEastAsia" w:hAnsiTheme="minorHAnsi"/>
                <w:noProof/>
                <w:kern w:val="2"/>
                <w:lang w:eastAsia="de-DE"/>
                <w14:ligatures w14:val="standardContextual"/>
              </w:rPr>
              <w:tab/>
            </w:r>
            <w:r>
              <w:rPr>
                <w:noProof/>
              </w:rPr>
              <w:t>Völkerrecht:</w:t>
            </w:r>
            <w:r>
              <w:rPr>
                <w:noProof/>
              </w:rPr>
              <w:tab/>
            </w:r>
            <w:r>
              <w:rPr>
                <w:noProof/>
              </w:rPr>
              <w:fldChar w:fldCharType="begin"/>
            </w:r>
            <w:r>
              <w:rPr>
                <w:noProof/>
              </w:rPr>
              <w:instrText xml:space="preserve"> PAGEREF _Toc182667531 \h </w:instrText>
            </w:r>
            <w:r>
              <w:rPr>
                <w:noProof/>
              </w:rPr>
            </w:r>
          </w:ins>
          <w:r>
            <w:rPr>
              <w:noProof/>
            </w:rPr>
            <w:fldChar w:fldCharType="separate"/>
          </w:r>
          <w:ins w:id="46" w:author="Silvia Machura" w:date="2024-11-16T16:38:00Z">
            <w:r>
              <w:rPr>
                <w:noProof/>
              </w:rPr>
              <w:t>9</w:t>
            </w:r>
            <w:r>
              <w:rPr>
                <w:noProof/>
              </w:rPr>
              <w:fldChar w:fldCharType="end"/>
            </w:r>
          </w:ins>
        </w:p>
        <w:p w14:paraId="62CC32DD" w14:textId="2F455066" w:rsidR="00E46A54" w:rsidRDefault="00E46A54">
          <w:pPr>
            <w:pStyle w:val="Verzeichnis2"/>
            <w:rPr>
              <w:ins w:id="47" w:author="Silvia Machura" w:date="2024-11-16T16:38:00Z"/>
              <w:rFonts w:asciiTheme="minorHAnsi" w:eastAsiaTheme="minorEastAsia" w:hAnsiTheme="minorHAnsi"/>
              <w:noProof/>
              <w:kern w:val="2"/>
              <w:lang w:eastAsia="de-DE"/>
              <w14:ligatures w14:val="standardContextual"/>
            </w:rPr>
          </w:pPr>
          <w:ins w:id="48" w:author="Silvia Machura" w:date="2024-11-16T16:38:00Z">
            <w:r>
              <w:rPr>
                <w:noProof/>
              </w:rPr>
              <w:t>II.</w:t>
            </w:r>
            <w:r>
              <w:rPr>
                <w:rFonts w:asciiTheme="minorHAnsi" w:eastAsiaTheme="minorEastAsia" w:hAnsiTheme="minorHAnsi"/>
                <w:noProof/>
                <w:kern w:val="2"/>
                <w:lang w:eastAsia="de-DE"/>
                <w14:ligatures w14:val="standardContextual"/>
              </w:rPr>
              <w:tab/>
            </w:r>
            <w:r>
              <w:rPr>
                <w:noProof/>
              </w:rPr>
              <w:t>Basu v. Germany, EGMR, 18.10.2022- 215/19</w:t>
            </w:r>
            <w:r>
              <w:rPr>
                <w:noProof/>
              </w:rPr>
              <w:tab/>
            </w:r>
            <w:r>
              <w:rPr>
                <w:noProof/>
              </w:rPr>
              <w:fldChar w:fldCharType="begin"/>
            </w:r>
            <w:r>
              <w:rPr>
                <w:noProof/>
              </w:rPr>
              <w:instrText xml:space="preserve"> PAGEREF _Toc182667532 \h </w:instrText>
            </w:r>
            <w:r>
              <w:rPr>
                <w:noProof/>
              </w:rPr>
            </w:r>
          </w:ins>
          <w:r>
            <w:rPr>
              <w:noProof/>
            </w:rPr>
            <w:fldChar w:fldCharType="separate"/>
          </w:r>
          <w:ins w:id="49" w:author="Silvia Machura" w:date="2024-11-16T16:38:00Z">
            <w:r>
              <w:rPr>
                <w:noProof/>
              </w:rPr>
              <w:t>10</w:t>
            </w:r>
            <w:r>
              <w:rPr>
                <w:noProof/>
              </w:rPr>
              <w:fldChar w:fldCharType="end"/>
            </w:r>
          </w:ins>
        </w:p>
        <w:p w14:paraId="4EC822F3" w14:textId="32AE449B" w:rsidR="00E46A54" w:rsidRDefault="00E46A54">
          <w:pPr>
            <w:pStyle w:val="Verzeichnis2"/>
            <w:rPr>
              <w:ins w:id="50" w:author="Silvia Machura" w:date="2024-11-16T16:38:00Z"/>
              <w:rFonts w:asciiTheme="minorHAnsi" w:eastAsiaTheme="minorEastAsia" w:hAnsiTheme="minorHAnsi"/>
              <w:noProof/>
              <w:kern w:val="2"/>
              <w:lang w:eastAsia="de-DE"/>
              <w14:ligatures w14:val="standardContextual"/>
            </w:rPr>
          </w:pPr>
          <w:ins w:id="51" w:author="Silvia Machura" w:date="2024-11-16T16:38:00Z">
            <w:r>
              <w:rPr>
                <w:noProof/>
              </w:rPr>
              <w:t>III.</w:t>
            </w:r>
            <w:r>
              <w:rPr>
                <w:rFonts w:asciiTheme="minorHAnsi" w:eastAsiaTheme="minorEastAsia" w:hAnsiTheme="minorHAnsi"/>
                <w:noProof/>
                <w:kern w:val="2"/>
                <w:lang w:eastAsia="de-DE"/>
                <w14:ligatures w14:val="standardContextual"/>
              </w:rPr>
              <w:tab/>
            </w:r>
            <w:r>
              <w:rPr>
                <w:noProof/>
              </w:rPr>
              <w:t>Fall 2: Wa Baile v. Switzerland, EGMR, 20.02.2024- 43868/18, 25883/21</w:t>
            </w:r>
            <w:r>
              <w:rPr>
                <w:noProof/>
              </w:rPr>
              <w:tab/>
            </w:r>
            <w:r>
              <w:rPr>
                <w:noProof/>
              </w:rPr>
              <w:fldChar w:fldCharType="begin"/>
            </w:r>
            <w:r>
              <w:rPr>
                <w:noProof/>
              </w:rPr>
              <w:instrText xml:space="preserve"> PAGEREF _Toc182667533 \h </w:instrText>
            </w:r>
            <w:r>
              <w:rPr>
                <w:noProof/>
              </w:rPr>
            </w:r>
          </w:ins>
          <w:r>
            <w:rPr>
              <w:noProof/>
            </w:rPr>
            <w:fldChar w:fldCharType="separate"/>
          </w:r>
          <w:ins w:id="52" w:author="Silvia Machura" w:date="2024-11-16T16:38:00Z">
            <w:r>
              <w:rPr>
                <w:noProof/>
              </w:rPr>
              <w:t>10</w:t>
            </w:r>
            <w:r>
              <w:rPr>
                <w:noProof/>
              </w:rPr>
              <w:fldChar w:fldCharType="end"/>
            </w:r>
          </w:ins>
        </w:p>
        <w:p w14:paraId="6EF195DF" w14:textId="005FA858" w:rsidR="00E46A54" w:rsidRDefault="00E46A54">
          <w:pPr>
            <w:pStyle w:val="Verzeichnis2"/>
            <w:rPr>
              <w:ins w:id="53" w:author="Silvia Machura" w:date="2024-11-16T16:38:00Z"/>
              <w:rFonts w:asciiTheme="minorHAnsi" w:eastAsiaTheme="minorEastAsia" w:hAnsiTheme="minorHAnsi"/>
              <w:noProof/>
              <w:kern w:val="2"/>
              <w:lang w:eastAsia="de-DE"/>
              <w14:ligatures w14:val="standardContextual"/>
            </w:rPr>
          </w:pPr>
          <w:ins w:id="54" w:author="Silvia Machura" w:date="2024-11-16T16:38:00Z">
            <w:r>
              <w:rPr>
                <w:noProof/>
              </w:rPr>
              <w:t>IV.</w:t>
            </w:r>
            <w:r>
              <w:rPr>
                <w:rFonts w:asciiTheme="minorHAnsi" w:eastAsiaTheme="minorEastAsia" w:hAnsiTheme="minorHAnsi"/>
                <w:noProof/>
                <w:kern w:val="2"/>
                <w:lang w:eastAsia="de-DE"/>
                <w14:ligatures w14:val="standardContextual"/>
              </w:rPr>
              <w:tab/>
            </w:r>
            <w:r>
              <w:rPr>
                <w:noProof/>
              </w:rPr>
              <w:t>Fall 3: Kopftuch im Referendariat, BVerfG,14.01.2020- 2 BvR 1333/17</w:t>
            </w:r>
            <w:r>
              <w:rPr>
                <w:noProof/>
              </w:rPr>
              <w:tab/>
            </w:r>
            <w:r>
              <w:rPr>
                <w:noProof/>
              </w:rPr>
              <w:fldChar w:fldCharType="begin"/>
            </w:r>
            <w:r>
              <w:rPr>
                <w:noProof/>
              </w:rPr>
              <w:instrText xml:space="preserve"> PAGEREF _Toc182667534 \h </w:instrText>
            </w:r>
            <w:r>
              <w:rPr>
                <w:noProof/>
              </w:rPr>
            </w:r>
          </w:ins>
          <w:r>
            <w:rPr>
              <w:noProof/>
            </w:rPr>
            <w:fldChar w:fldCharType="separate"/>
          </w:r>
          <w:ins w:id="55" w:author="Silvia Machura" w:date="2024-11-16T16:38:00Z">
            <w:r>
              <w:rPr>
                <w:noProof/>
              </w:rPr>
              <w:t>10</w:t>
            </w:r>
            <w:r>
              <w:rPr>
                <w:noProof/>
              </w:rPr>
              <w:fldChar w:fldCharType="end"/>
            </w:r>
          </w:ins>
        </w:p>
        <w:p w14:paraId="450F84CC" w14:textId="0E6662EE" w:rsidR="00E46A54" w:rsidRDefault="00E46A54">
          <w:pPr>
            <w:pStyle w:val="Verzeichnis1"/>
            <w:rPr>
              <w:ins w:id="56" w:author="Silvia Machura" w:date="2024-11-16T16:38:00Z"/>
              <w:rFonts w:asciiTheme="minorHAnsi" w:eastAsiaTheme="minorEastAsia" w:hAnsiTheme="minorHAnsi"/>
              <w:noProof/>
              <w:kern w:val="2"/>
              <w:lang w:eastAsia="de-DE"/>
              <w14:ligatures w14:val="standardContextual"/>
            </w:rPr>
          </w:pPr>
          <w:ins w:id="57" w:author="Silvia Machura" w:date="2024-11-16T16:38:00Z">
            <w:r>
              <w:rPr>
                <w:noProof/>
              </w:rPr>
              <w:t>D.</w:t>
            </w:r>
            <w:r>
              <w:rPr>
                <w:rFonts w:asciiTheme="minorHAnsi" w:eastAsiaTheme="minorEastAsia" w:hAnsiTheme="minorHAnsi"/>
                <w:noProof/>
                <w:kern w:val="2"/>
                <w:lang w:eastAsia="de-DE"/>
                <w14:ligatures w14:val="standardContextual"/>
              </w:rPr>
              <w:tab/>
            </w:r>
            <w:r>
              <w:rPr>
                <w:noProof/>
              </w:rPr>
              <w:t>Recht- Geschichte- Verantwortung- Aufarbeitung</w:t>
            </w:r>
            <w:r>
              <w:rPr>
                <w:noProof/>
              </w:rPr>
              <w:tab/>
            </w:r>
            <w:r>
              <w:rPr>
                <w:noProof/>
              </w:rPr>
              <w:fldChar w:fldCharType="begin"/>
            </w:r>
            <w:r>
              <w:rPr>
                <w:noProof/>
              </w:rPr>
              <w:instrText xml:space="preserve"> PAGEREF _Toc182667535 \h </w:instrText>
            </w:r>
            <w:r>
              <w:rPr>
                <w:noProof/>
              </w:rPr>
            </w:r>
          </w:ins>
          <w:r>
            <w:rPr>
              <w:noProof/>
            </w:rPr>
            <w:fldChar w:fldCharType="separate"/>
          </w:r>
          <w:ins w:id="58" w:author="Silvia Machura" w:date="2024-11-16T16:38:00Z">
            <w:r>
              <w:rPr>
                <w:noProof/>
              </w:rPr>
              <w:t>10</w:t>
            </w:r>
            <w:r>
              <w:rPr>
                <w:noProof/>
              </w:rPr>
              <w:fldChar w:fldCharType="end"/>
            </w:r>
          </w:ins>
        </w:p>
        <w:p w14:paraId="7F665874" w14:textId="5E4D980A" w:rsidR="00E46A54" w:rsidRDefault="00E46A54">
          <w:pPr>
            <w:pStyle w:val="Verzeichnis1"/>
            <w:rPr>
              <w:ins w:id="59" w:author="Silvia Machura" w:date="2024-11-16T16:38:00Z"/>
              <w:rFonts w:asciiTheme="minorHAnsi" w:eastAsiaTheme="minorEastAsia" w:hAnsiTheme="minorHAnsi"/>
              <w:noProof/>
              <w:kern w:val="2"/>
              <w:lang w:eastAsia="de-DE"/>
              <w14:ligatures w14:val="standardContextual"/>
            </w:rPr>
          </w:pPr>
          <w:ins w:id="60" w:author="Silvia Machura" w:date="2024-11-16T16:38:00Z">
            <w:r>
              <w:rPr>
                <w:noProof/>
              </w:rPr>
              <w:t>E.</w:t>
            </w:r>
            <w:r>
              <w:rPr>
                <w:rFonts w:asciiTheme="minorHAnsi" w:eastAsiaTheme="minorEastAsia" w:hAnsiTheme="minorHAnsi"/>
                <w:noProof/>
                <w:kern w:val="2"/>
                <w:lang w:eastAsia="de-DE"/>
                <w14:ligatures w14:val="standardContextual"/>
              </w:rPr>
              <w:tab/>
            </w:r>
            <w:r>
              <w:rPr>
                <w:noProof/>
              </w:rPr>
              <w:t>Rassismus im Kontext der juristischen Ausbildung:        Antirassismus als „übersehene“ Kernkompetenz</w:t>
            </w:r>
            <w:r>
              <w:rPr>
                <w:noProof/>
              </w:rPr>
              <w:tab/>
            </w:r>
            <w:r>
              <w:rPr>
                <w:noProof/>
              </w:rPr>
              <w:fldChar w:fldCharType="begin"/>
            </w:r>
            <w:r>
              <w:rPr>
                <w:noProof/>
              </w:rPr>
              <w:instrText xml:space="preserve"> PAGEREF _Toc182667536 \h </w:instrText>
            </w:r>
            <w:r>
              <w:rPr>
                <w:noProof/>
              </w:rPr>
            </w:r>
          </w:ins>
          <w:r>
            <w:rPr>
              <w:noProof/>
            </w:rPr>
            <w:fldChar w:fldCharType="separate"/>
          </w:r>
          <w:ins w:id="61" w:author="Silvia Machura" w:date="2024-11-16T16:38:00Z">
            <w:r>
              <w:rPr>
                <w:noProof/>
              </w:rPr>
              <w:t>11</w:t>
            </w:r>
            <w:r>
              <w:rPr>
                <w:noProof/>
              </w:rPr>
              <w:fldChar w:fldCharType="end"/>
            </w:r>
          </w:ins>
        </w:p>
        <w:p w14:paraId="145C4BE2" w14:textId="2D517B85" w:rsidR="00E46A54" w:rsidRDefault="00E46A54">
          <w:pPr>
            <w:pStyle w:val="Verzeichnis1"/>
            <w:rPr>
              <w:ins w:id="62" w:author="Silvia Machura" w:date="2024-11-16T16:38:00Z"/>
              <w:rFonts w:asciiTheme="minorHAnsi" w:eastAsiaTheme="minorEastAsia" w:hAnsiTheme="minorHAnsi"/>
              <w:noProof/>
              <w:kern w:val="2"/>
              <w:lang w:eastAsia="de-DE"/>
              <w14:ligatures w14:val="standardContextual"/>
            </w:rPr>
          </w:pPr>
          <w:ins w:id="63" w:author="Silvia Machura" w:date="2024-11-16T16:38:00Z">
            <w:r>
              <w:rPr>
                <w:noProof/>
              </w:rPr>
              <w:t>Impressum</w:t>
            </w:r>
            <w:r>
              <w:rPr>
                <w:noProof/>
              </w:rPr>
              <w:tab/>
            </w:r>
            <w:r>
              <w:rPr>
                <w:noProof/>
              </w:rPr>
              <w:fldChar w:fldCharType="begin"/>
            </w:r>
            <w:r>
              <w:rPr>
                <w:noProof/>
              </w:rPr>
              <w:instrText xml:space="preserve"> PAGEREF _Toc182667537 \h </w:instrText>
            </w:r>
            <w:r>
              <w:rPr>
                <w:noProof/>
              </w:rPr>
            </w:r>
          </w:ins>
          <w:r>
            <w:rPr>
              <w:noProof/>
            </w:rPr>
            <w:fldChar w:fldCharType="separate"/>
          </w:r>
          <w:ins w:id="64" w:author="Silvia Machura" w:date="2024-11-16T16:38:00Z">
            <w:r>
              <w:rPr>
                <w:noProof/>
              </w:rPr>
              <w:t>13</w:t>
            </w:r>
            <w:r>
              <w:rPr>
                <w:noProof/>
              </w:rPr>
              <w:fldChar w:fldCharType="end"/>
            </w:r>
          </w:ins>
        </w:p>
        <w:p w14:paraId="08030C1F" w14:textId="33D7EC9A" w:rsidR="00E46A54" w:rsidDel="00E46A54" w:rsidRDefault="00E46A54">
          <w:pPr>
            <w:pStyle w:val="Verzeichnis1"/>
            <w:rPr>
              <w:del w:id="65" w:author="Silvia Machura" w:date="2024-11-16T16:38:00Z"/>
              <w:rFonts w:asciiTheme="minorHAnsi" w:eastAsiaTheme="minorEastAsia" w:hAnsiTheme="minorHAnsi"/>
              <w:noProof/>
              <w:kern w:val="2"/>
              <w:lang w:eastAsia="de-DE"/>
              <w14:ligatures w14:val="standardContextual"/>
            </w:rPr>
          </w:pPr>
          <w:del w:id="66" w:author="Silvia Machura" w:date="2024-11-16T16:38:00Z">
            <w:r w:rsidRPr="0009671D" w:rsidDel="00E46A54">
              <w:rPr>
                <w:rFonts w:cs="Helvetica"/>
                <w:noProof/>
              </w:rPr>
              <w:delText>A.</w:delText>
            </w:r>
            <w:r w:rsidDel="00E46A54">
              <w:rPr>
                <w:rFonts w:asciiTheme="minorHAnsi" w:eastAsiaTheme="minorEastAsia" w:hAnsiTheme="minorHAnsi"/>
                <w:noProof/>
                <w:kern w:val="2"/>
                <w:lang w:eastAsia="de-DE"/>
                <w14:ligatures w14:val="standardContextual"/>
              </w:rPr>
              <w:tab/>
            </w:r>
            <w:r w:rsidRPr="0009671D" w:rsidDel="00E46A54">
              <w:rPr>
                <w:rFonts w:cs="Helvetica"/>
                <w:noProof/>
              </w:rPr>
              <w:delText>Einführung: Vortrag</w:delText>
            </w:r>
            <w:r w:rsidDel="00E46A54">
              <w:rPr>
                <w:noProof/>
              </w:rPr>
              <w:tab/>
              <w:delText>1</w:delText>
            </w:r>
          </w:del>
        </w:p>
        <w:p w14:paraId="77F4B3FC" w14:textId="10A346D1" w:rsidR="00E46A54" w:rsidDel="00E46A54" w:rsidRDefault="00E46A54">
          <w:pPr>
            <w:pStyle w:val="Verzeichnis1"/>
            <w:rPr>
              <w:del w:id="67" w:author="Silvia Machura" w:date="2024-11-16T16:38:00Z"/>
              <w:rFonts w:asciiTheme="minorHAnsi" w:eastAsiaTheme="minorEastAsia" w:hAnsiTheme="minorHAnsi"/>
              <w:noProof/>
              <w:kern w:val="2"/>
              <w:lang w:eastAsia="de-DE"/>
              <w14:ligatures w14:val="standardContextual"/>
            </w:rPr>
          </w:pPr>
          <w:del w:id="68" w:author="Silvia Machura" w:date="2024-11-16T16:38:00Z">
            <w:r w:rsidDel="00E46A54">
              <w:rPr>
                <w:noProof/>
              </w:rPr>
              <w:delText>B.</w:delText>
            </w:r>
            <w:r w:rsidDel="00E46A54">
              <w:rPr>
                <w:rFonts w:asciiTheme="minorHAnsi" w:eastAsiaTheme="minorEastAsia" w:hAnsiTheme="minorHAnsi"/>
                <w:noProof/>
                <w:kern w:val="2"/>
                <w:lang w:eastAsia="de-DE"/>
                <w14:ligatures w14:val="standardContextual"/>
              </w:rPr>
              <w:tab/>
            </w:r>
            <w:r w:rsidDel="00E46A54">
              <w:rPr>
                <w:noProof/>
              </w:rPr>
              <w:delText xml:space="preserve">Workshop Teil 1 </w:delText>
            </w:r>
            <w:r w:rsidDel="00E46A54">
              <w:rPr>
                <w:noProof/>
              </w:rPr>
              <w:tab/>
              <w:delText>1</w:delText>
            </w:r>
          </w:del>
        </w:p>
        <w:p w14:paraId="01A9C9A1" w14:textId="5A61A503" w:rsidR="00E46A54" w:rsidDel="00E46A54" w:rsidRDefault="00E46A54">
          <w:pPr>
            <w:pStyle w:val="Verzeichnis2"/>
            <w:rPr>
              <w:del w:id="69" w:author="Silvia Machura" w:date="2024-11-16T16:38:00Z"/>
              <w:rFonts w:asciiTheme="minorHAnsi" w:eastAsiaTheme="minorEastAsia" w:hAnsiTheme="minorHAnsi"/>
              <w:noProof/>
              <w:kern w:val="2"/>
              <w:lang w:eastAsia="de-DE"/>
              <w14:ligatures w14:val="standardContextual"/>
            </w:rPr>
          </w:pPr>
          <w:del w:id="70" w:author="Silvia Machura" w:date="2024-11-16T16:38:00Z">
            <w:r w:rsidRPr="0009671D" w:rsidDel="00E46A54">
              <w:rPr>
                <w:rFonts w:cs="Helvetica"/>
                <w:noProof/>
              </w:rPr>
              <w:delText>I.</w:delText>
            </w:r>
            <w:r w:rsidDel="00E46A54">
              <w:rPr>
                <w:rFonts w:asciiTheme="minorHAnsi" w:eastAsiaTheme="minorEastAsia" w:hAnsiTheme="minorHAnsi"/>
                <w:noProof/>
                <w:kern w:val="2"/>
                <w:lang w:eastAsia="de-DE"/>
                <w14:ligatures w14:val="standardContextual"/>
              </w:rPr>
              <w:tab/>
            </w:r>
            <w:r w:rsidRPr="0009671D" w:rsidDel="00E46A54">
              <w:rPr>
                <w:rFonts w:cs="Helvetica"/>
                <w:noProof/>
              </w:rPr>
              <w:delText>Das Problem: Rassismus im Recht?</w:delText>
            </w:r>
            <w:r w:rsidDel="00E46A54">
              <w:rPr>
                <w:noProof/>
              </w:rPr>
              <w:tab/>
              <w:delText>1</w:delText>
            </w:r>
          </w:del>
        </w:p>
        <w:p w14:paraId="69A8DB5C" w14:textId="68B72420" w:rsidR="00E46A54" w:rsidDel="00E46A54" w:rsidRDefault="00E46A54">
          <w:pPr>
            <w:pStyle w:val="Verzeichnis3"/>
            <w:tabs>
              <w:tab w:val="left" w:pos="1149"/>
              <w:tab w:val="right" w:leader="dot" w:pos="9622"/>
            </w:tabs>
            <w:rPr>
              <w:del w:id="71" w:author="Silvia Machura" w:date="2024-11-16T16:38:00Z"/>
              <w:rFonts w:asciiTheme="minorHAnsi" w:eastAsiaTheme="minorEastAsia" w:hAnsiTheme="minorHAnsi"/>
              <w:noProof/>
              <w:kern w:val="2"/>
              <w:lang w:eastAsia="de-DE"/>
              <w14:ligatures w14:val="standardContextual"/>
            </w:rPr>
          </w:pPr>
          <w:del w:id="72" w:author="Silvia Machura" w:date="2024-11-16T16:38:00Z">
            <w:r w:rsidRPr="0009671D" w:rsidDel="00E46A54">
              <w:rPr>
                <w:rFonts w:cs="Helvetica"/>
                <w:noProof/>
              </w:rPr>
              <w:delText>1.</w:delText>
            </w:r>
            <w:r w:rsidDel="00E46A54">
              <w:rPr>
                <w:rFonts w:asciiTheme="minorHAnsi" w:eastAsiaTheme="minorEastAsia" w:hAnsiTheme="minorHAnsi"/>
                <w:noProof/>
                <w:kern w:val="2"/>
                <w:lang w:eastAsia="de-DE"/>
                <w14:ligatures w14:val="standardContextual"/>
              </w:rPr>
              <w:tab/>
            </w:r>
            <w:r w:rsidRPr="0009671D" w:rsidDel="00E46A54">
              <w:rPr>
                <w:rFonts w:cs="Helvetica"/>
                <w:noProof/>
              </w:rPr>
              <w:delText>Einführung in die wissenschaftliche Debatte</w:delText>
            </w:r>
            <w:r w:rsidDel="00E46A54">
              <w:rPr>
                <w:noProof/>
              </w:rPr>
              <w:tab/>
              <w:delText>1</w:delText>
            </w:r>
          </w:del>
        </w:p>
        <w:p w14:paraId="0DF44945" w14:textId="0E23F297" w:rsidR="00E46A54" w:rsidDel="00E46A54" w:rsidRDefault="00E46A54" w:rsidP="00E46A54">
          <w:pPr>
            <w:pStyle w:val="Verzeichnis4"/>
            <w:rPr>
              <w:del w:id="73" w:author="Silvia Machura" w:date="2024-11-16T16:38:00Z"/>
              <w:rFonts w:asciiTheme="minorHAnsi" w:eastAsiaTheme="minorEastAsia" w:hAnsiTheme="minorHAnsi"/>
              <w:noProof/>
              <w:kern w:val="2"/>
              <w:lang w:eastAsia="de-DE"/>
              <w14:ligatures w14:val="standardContextual"/>
            </w:rPr>
          </w:pPr>
          <w:del w:id="74" w:author="Silvia Machura" w:date="2024-11-16T16:38:00Z">
            <w:r w:rsidRPr="0009671D" w:rsidDel="00E46A54">
              <w:rPr>
                <w:rFonts w:cs="Helvetica"/>
                <w:noProof/>
              </w:rPr>
              <w:delText>a.</w:delText>
            </w:r>
            <w:r w:rsidDel="00E46A54">
              <w:rPr>
                <w:rFonts w:asciiTheme="minorHAnsi" w:eastAsiaTheme="minorEastAsia" w:hAnsiTheme="minorHAnsi"/>
                <w:noProof/>
                <w:kern w:val="2"/>
                <w:lang w:eastAsia="de-DE"/>
                <w14:ligatures w14:val="standardContextual"/>
              </w:rPr>
              <w:tab/>
            </w:r>
            <w:r w:rsidDel="00E46A54">
              <w:rPr>
                <w:noProof/>
              </w:rPr>
              <w:delText>Wo begegnet uns Rassismus im Recht (von der Realität zum Recht)</w:delText>
            </w:r>
            <w:r w:rsidDel="00E46A54">
              <w:rPr>
                <w:noProof/>
              </w:rPr>
              <w:tab/>
              <w:delText>2</w:delText>
            </w:r>
          </w:del>
        </w:p>
        <w:p w14:paraId="6FAB89C5" w14:textId="7B70AF44" w:rsidR="00E46A54" w:rsidDel="00E46A54" w:rsidRDefault="00E46A54" w:rsidP="00E46A54">
          <w:pPr>
            <w:pStyle w:val="Verzeichnis4"/>
            <w:rPr>
              <w:del w:id="75" w:author="Silvia Machura" w:date="2024-11-16T16:38:00Z"/>
              <w:rFonts w:asciiTheme="minorHAnsi" w:eastAsiaTheme="minorEastAsia" w:hAnsiTheme="minorHAnsi"/>
              <w:noProof/>
              <w:kern w:val="2"/>
              <w:lang w:eastAsia="de-DE"/>
              <w14:ligatures w14:val="standardContextual"/>
            </w:rPr>
          </w:pPr>
          <w:del w:id="76" w:author="Silvia Machura" w:date="2024-11-16T16:38:00Z">
            <w:r w:rsidRPr="0009671D" w:rsidDel="00E46A54">
              <w:rPr>
                <w:rFonts w:cs="Helvetica"/>
                <w:noProof/>
              </w:rPr>
              <w:delText>b.</w:delText>
            </w:r>
            <w:r w:rsidDel="00E46A54">
              <w:rPr>
                <w:rFonts w:asciiTheme="minorHAnsi" w:eastAsiaTheme="minorEastAsia" w:hAnsiTheme="minorHAnsi"/>
                <w:noProof/>
                <w:kern w:val="2"/>
                <w:lang w:eastAsia="de-DE"/>
                <w14:ligatures w14:val="standardContextual"/>
              </w:rPr>
              <w:tab/>
            </w:r>
            <w:r w:rsidDel="00E46A54">
              <w:rPr>
                <w:noProof/>
              </w:rPr>
              <w:delText>Wie sprechen wir über Rassismus: Definitionen und Begriffe</w:delText>
            </w:r>
            <w:r w:rsidDel="00E46A54">
              <w:rPr>
                <w:noProof/>
              </w:rPr>
              <w:tab/>
              <w:delText>2</w:delText>
            </w:r>
          </w:del>
        </w:p>
        <w:p w14:paraId="22D14321" w14:textId="42E036ED" w:rsidR="00E46A54" w:rsidDel="00E46A54" w:rsidRDefault="00E46A54" w:rsidP="00E46A54">
          <w:pPr>
            <w:pStyle w:val="Verzeichnis4"/>
            <w:rPr>
              <w:del w:id="77" w:author="Silvia Machura" w:date="2024-11-16T16:38:00Z"/>
              <w:rFonts w:asciiTheme="minorHAnsi" w:eastAsiaTheme="minorEastAsia" w:hAnsiTheme="minorHAnsi"/>
              <w:noProof/>
              <w:kern w:val="2"/>
              <w:lang w:eastAsia="de-DE"/>
              <w14:ligatures w14:val="standardContextual"/>
            </w:rPr>
          </w:pPr>
          <w:del w:id="78" w:author="Silvia Machura" w:date="2024-11-16T16:38:00Z">
            <w:r w:rsidRPr="0009671D" w:rsidDel="00E46A54">
              <w:rPr>
                <w:rFonts w:cs="Helvetica"/>
                <w:noProof/>
              </w:rPr>
              <w:delText>c.</w:delText>
            </w:r>
            <w:r w:rsidDel="00E46A54">
              <w:rPr>
                <w:rFonts w:asciiTheme="minorHAnsi" w:eastAsiaTheme="minorEastAsia" w:hAnsiTheme="minorHAnsi"/>
                <w:noProof/>
                <w:kern w:val="2"/>
                <w:lang w:eastAsia="de-DE"/>
                <w14:ligatures w14:val="standardContextual"/>
              </w:rPr>
              <w:tab/>
            </w:r>
            <w:r w:rsidDel="00E46A54">
              <w:rPr>
                <w:noProof/>
              </w:rPr>
              <w:delText>Wie sprechen wir rechtlich über Rassismus</w:delText>
            </w:r>
            <w:r w:rsidDel="00E46A54">
              <w:rPr>
                <w:noProof/>
              </w:rPr>
              <w:tab/>
              <w:delText>3</w:delText>
            </w:r>
          </w:del>
        </w:p>
        <w:p w14:paraId="51090681" w14:textId="317CFE23" w:rsidR="00E46A54" w:rsidDel="00E46A54" w:rsidRDefault="00E46A54">
          <w:pPr>
            <w:pStyle w:val="Verzeichnis3"/>
            <w:tabs>
              <w:tab w:val="left" w:pos="1149"/>
              <w:tab w:val="right" w:leader="dot" w:pos="9622"/>
            </w:tabs>
            <w:rPr>
              <w:del w:id="79" w:author="Silvia Machura" w:date="2024-11-16T16:38:00Z"/>
              <w:rFonts w:asciiTheme="minorHAnsi" w:eastAsiaTheme="minorEastAsia" w:hAnsiTheme="minorHAnsi"/>
              <w:noProof/>
              <w:kern w:val="2"/>
              <w:lang w:eastAsia="de-DE"/>
              <w14:ligatures w14:val="standardContextual"/>
            </w:rPr>
          </w:pPr>
          <w:del w:id="80" w:author="Silvia Machura" w:date="2024-11-16T16:38:00Z">
            <w:r w:rsidDel="00E46A54">
              <w:rPr>
                <w:noProof/>
              </w:rPr>
              <w:delText>2.</w:delText>
            </w:r>
            <w:r w:rsidDel="00E46A54">
              <w:rPr>
                <w:rFonts w:asciiTheme="minorHAnsi" w:eastAsiaTheme="minorEastAsia" w:hAnsiTheme="minorHAnsi"/>
                <w:noProof/>
                <w:kern w:val="2"/>
                <w:lang w:eastAsia="de-DE"/>
                <w14:ligatures w14:val="standardContextual"/>
              </w:rPr>
              <w:tab/>
            </w:r>
            <w:r w:rsidDel="00E46A54">
              <w:rPr>
                <w:noProof/>
              </w:rPr>
              <w:delText>Critical legal studies</w:delText>
            </w:r>
            <w:r w:rsidDel="00E46A54">
              <w:rPr>
                <w:noProof/>
              </w:rPr>
              <w:tab/>
              <w:delText>3</w:delText>
            </w:r>
          </w:del>
        </w:p>
        <w:p w14:paraId="624B6192" w14:textId="05F1D3BD" w:rsidR="00E46A54" w:rsidDel="00E46A54" w:rsidRDefault="00E46A54">
          <w:pPr>
            <w:pStyle w:val="Verzeichnis3"/>
            <w:tabs>
              <w:tab w:val="left" w:pos="1149"/>
              <w:tab w:val="right" w:leader="dot" w:pos="9622"/>
            </w:tabs>
            <w:rPr>
              <w:del w:id="81" w:author="Silvia Machura" w:date="2024-11-16T16:38:00Z"/>
              <w:rFonts w:asciiTheme="minorHAnsi" w:eastAsiaTheme="minorEastAsia" w:hAnsiTheme="minorHAnsi"/>
              <w:noProof/>
              <w:kern w:val="2"/>
              <w:lang w:eastAsia="de-DE"/>
              <w14:ligatures w14:val="standardContextual"/>
            </w:rPr>
          </w:pPr>
          <w:del w:id="82" w:author="Silvia Machura" w:date="2024-11-16T16:38:00Z">
            <w:r w:rsidDel="00E46A54">
              <w:rPr>
                <w:noProof/>
              </w:rPr>
              <w:delText>3.</w:delText>
            </w:r>
            <w:r w:rsidDel="00E46A54">
              <w:rPr>
                <w:rFonts w:asciiTheme="minorHAnsi" w:eastAsiaTheme="minorEastAsia" w:hAnsiTheme="minorHAnsi"/>
                <w:noProof/>
                <w:kern w:val="2"/>
                <w:lang w:eastAsia="de-DE"/>
                <w14:ligatures w14:val="standardContextual"/>
              </w:rPr>
              <w:tab/>
            </w:r>
            <w:r w:rsidDel="00E46A54">
              <w:rPr>
                <w:noProof/>
              </w:rPr>
              <w:delText>Lösungsansätze für ein gerechteres Recht? postkategoriales Recht</w:delText>
            </w:r>
            <w:r w:rsidDel="00E46A54">
              <w:rPr>
                <w:noProof/>
              </w:rPr>
              <w:tab/>
              <w:delText>4</w:delText>
            </w:r>
          </w:del>
        </w:p>
        <w:p w14:paraId="00EB0EA9" w14:textId="7F9D07C0" w:rsidR="00E46A54" w:rsidDel="00E46A54" w:rsidRDefault="00E46A54">
          <w:pPr>
            <w:pStyle w:val="Verzeichnis2"/>
            <w:rPr>
              <w:del w:id="83" w:author="Silvia Machura" w:date="2024-11-16T16:38:00Z"/>
              <w:rFonts w:asciiTheme="minorHAnsi" w:eastAsiaTheme="minorEastAsia" w:hAnsiTheme="minorHAnsi"/>
              <w:noProof/>
              <w:kern w:val="2"/>
              <w:lang w:eastAsia="de-DE"/>
              <w14:ligatures w14:val="standardContextual"/>
            </w:rPr>
          </w:pPr>
          <w:del w:id="84" w:author="Silvia Machura" w:date="2024-11-16T16:38:00Z">
            <w:r w:rsidRPr="0009671D" w:rsidDel="00E46A54">
              <w:rPr>
                <w:noProof/>
                <w:color w:val="000000" w:themeColor="text1"/>
              </w:rPr>
              <w:delText>II.</w:delText>
            </w:r>
            <w:r w:rsidDel="00E46A54">
              <w:rPr>
                <w:rFonts w:asciiTheme="minorHAnsi" w:eastAsiaTheme="minorEastAsia" w:hAnsiTheme="minorHAnsi"/>
                <w:noProof/>
                <w:kern w:val="2"/>
                <w:lang w:eastAsia="de-DE"/>
                <w14:ligatures w14:val="standardContextual"/>
              </w:rPr>
              <w:tab/>
            </w:r>
            <w:r w:rsidRPr="0009671D" w:rsidDel="00E46A54">
              <w:rPr>
                <w:noProof/>
                <w:color w:val="000000" w:themeColor="text1"/>
              </w:rPr>
              <w:delText>Diskussion: Die rechtliche Reaktion = Die „Lösung“ des Problems?</w:delText>
            </w:r>
            <w:r w:rsidDel="00E46A54">
              <w:rPr>
                <w:noProof/>
              </w:rPr>
              <w:tab/>
              <w:delText>4</w:delText>
            </w:r>
          </w:del>
        </w:p>
        <w:p w14:paraId="549E1D18" w14:textId="2AE312DB" w:rsidR="00E46A54" w:rsidDel="00E46A54" w:rsidRDefault="00E46A54">
          <w:pPr>
            <w:pStyle w:val="Verzeichnis1"/>
            <w:rPr>
              <w:del w:id="85" w:author="Silvia Machura" w:date="2024-11-16T16:38:00Z"/>
              <w:rFonts w:asciiTheme="minorHAnsi" w:eastAsiaTheme="minorEastAsia" w:hAnsiTheme="minorHAnsi"/>
              <w:noProof/>
              <w:kern w:val="2"/>
              <w:lang w:eastAsia="de-DE"/>
              <w14:ligatures w14:val="standardContextual"/>
            </w:rPr>
          </w:pPr>
          <w:del w:id="86" w:author="Silvia Machura" w:date="2024-11-16T16:38:00Z">
            <w:r w:rsidDel="00E46A54">
              <w:rPr>
                <w:noProof/>
              </w:rPr>
              <w:delText>C.</w:delText>
            </w:r>
            <w:r w:rsidDel="00E46A54">
              <w:rPr>
                <w:rFonts w:asciiTheme="minorHAnsi" w:eastAsiaTheme="minorEastAsia" w:hAnsiTheme="minorHAnsi"/>
                <w:noProof/>
                <w:kern w:val="2"/>
                <w:lang w:eastAsia="de-DE"/>
                <w14:ligatures w14:val="standardContextual"/>
              </w:rPr>
              <w:tab/>
            </w:r>
            <w:r w:rsidDel="00E46A54">
              <w:rPr>
                <w:noProof/>
              </w:rPr>
              <w:delText>Workshop Teil 2: Rassismus im Mehrebensystem und in den verschiedenen Rechtsgebieten: Wie reagiert Recht auf Rassismus konkret</w:delText>
            </w:r>
            <w:r w:rsidDel="00E46A54">
              <w:rPr>
                <w:noProof/>
              </w:rPr>
              <w:tab/>
              <w:delText>4</w:delText>
            </w:r>
          </w:del>
        </w:p>
        <w:p w14:paraId="50CF084C" w14:textId="37FAFA46" w:rsidR="00E46A54" w:rsidDel="00E46A54" w:rsidRDefault="00E46A54">
          <w:pPr>
            <w:pStyle w:val="Verzeichnis2"/>
            <w:rPr>
              <w:del w:id="87" w:author="Silvia Machura" w:date="2024-11-16T16:38:00Z"/>
              <w:rFonts w:asciiTheme="minorHAnsi" w:eastAsiaTheme="minorEastAsia" w:hAnsiTheme="minorHAnsi"/>
              <w:noProof/>
              <w:kern w:val="2"/>
              <w:lang w:eastAsia="de-DE"/>
              <w14:ligatures w14:val="standardContextual"/>
            </w:rPr>
          </w:pPr>
          <w:del w:id="88" w:author="Silvia Machura" w:date="2024-11-16T16:38:00Z">
            <w:r w:rsidDel="00E46A54">
              <w:rPr>
                <w:noProof/>
              </w:rPr>
              <w:delText>III.</w:delText>
            </w:r>
            <w:r w:rsidDel="00E46A54">
              <w:rPr>
                <w:rFonts w:asciiTheme="minorHAnsi" w:eastAsiaTheme="minorEastAsia" w:hAnsiTheme="minorHAnsi"/>
                <w:noProof/>
                <w:kern w:val="2"/>
                <w:lang w:eastAsia="de-DE"/>
                <w14:ligatures w14:val="standardContextual"/>
              </w:rPr>
              <w:tab/>
            </w:r>
            <w:r w:rsidDel="00E46A54">
              <w:rPr>
                <w:noProof/>
              </w:rPr>
              <w:delText>Einführung in die normativen Grundlagen: Nationales Recht- Unionsrecht- Völkerrecht</w:delText>
            </w:r>
            <w:r w:rsidDel="00E46A54">
              <w:rPr>
                <w:noProof/>
              </w:rPr>
              <w:tab/>
              <w:delText>4</w:delText>
            </w:r>
          </w:del>
        </w:p>
        <w:p w14:paraId="317E241A" w14:textId="240ACC3F" w:rsidR="00E46A54" w:rsidDel="00E46A54" w:rsidRDefault="00E46A54">
          <w:pPr>
            <w:pStyle w:val="Verzeichnis3"/>
            <w:tabs>
              <w:tab w:val="left" w:pos="1149"/>
              <w:tab w:val="right" w:leader="dot" w:pos="9622"/>
            </w:tabs>
            <w:rPr>
              <w:del w:id="89" w:author="Silvia Machura" w:date="2024-11-16T16:38:00Z"/>
              <w:rFonts w:asciiTheme="minorHAnsi" w:eastAsiaTheme="minorEastAsia" w:hAnsiTheme="minorHAnsi"/>
              <w:noProof/>
              <w:kern w:val="2"/>
              <w:lang w:eastAsia="de-DE"/>
              <w14:ligatures w14:val="standardContextual"/>
            </w:rPr>
          </w:pPr>
          <w:del w:id="90" w:author="Silvia Machura" w:date="2024-11-16T16:38:00Z">
            <w:r w:rsidDel="00E46A54">
              <w:rPr>
                <w:noProof/>
              </w:rPr>
              <w:delText>4.</w:delText>
            </w:r>
            <w:r w:rsidDel="00E46A54">
              <w:rPr>
                <w:rFonts w:asciiTheme="minorHAnsi" w:eastAsiaTheme="minorEastAsia" w:hAnsiTheme="minorHAnsi"/>
                <w:noProof/>
                <w:kern w:val="2"/>
                <w:lang w:eastAsia="de-DE"/>
                <w14:ligatures w14:val="standardContextual"/>
              </w:rPr>
              <w:tab/>
            </w:r>
            <w:r w:rsidDel="00E46A54">
              <w:rPr>
                <w:noProof/>
              </w:rPr>
              <w:delText>Deutsches Recht:</w:delText>
            </w:r>
            <w:r w:rsidDel="00E46A54">
              <w:rPr>
                <w:noProof/>
              </w:rPr>
              <w:tab/>
              <w:delText>5</w:delText>
            </w:r>
          </w:del>
        </w:p>
        <w:p w14:paraId="4F3BC0C7" w14:textId="7A8BC006" w:rsidR="00E46A54" w:rsidDel="00E46A54" w:rsidRDefault="00E46A54">
          <w:pPr>
            <w:pStyle w:val="Verzeichnis3"/>
            <w:tabs>
              <w:tab w:val="left" w:pos="1149"/>
              <w:tab w:val="right" w:leader="dot" w:pos="9622"/>
            </w:tabs>
            <w:rPr>
              <w:del w:id="91" w:author="Silvia Machura" w:date="2024-11-16T16:38:00Z"/>
              <w:rFonts w:asciiTheme="minorHAnsi" w:eastAsiaTheme="minorEastAsia" w:hAnsiTheme="minorHAnsi"/>
              <w:noProof/>
              <w:kern w:val="2"/>
              <w:lang w:eastAsia="de-DE"/>
              <w14:ligatures w14:val="standardContextual"/>
            </w:rPr>
          </w:pPr>
          <w:del w:id="92" w:author="Silvia Machura" w:date="2024-11-16T16:38:00Z">
            <w:r w:rsidDel="00E46A54">
              <w:rPr>
                <w:noProof/>
              </w:rPr>
              <w:delText>5.</w:delText>
            </w:r>
            <w:r w:rsidDel="00E46A54">
              <w:rPr>
                <w:rFonts w:asciiTheme="minorHAnsi" w:eastAsiaTheme="minorEastAsia" w:hAnsiTheme="minorHAnsi"/>
                <w:noProof/>
                <w:kern w:val="2"/>
                <w:lang w:eastAsia="de-DE"/>
                <w14:ligatures w14:val="standardContextual"/>
              </w:rPr>
              <w:tab/>
            </w:r>
            <w:r w:rsidDel="00E46A54">
              <w:rPr>
                <w:noProof/>
              </w:rPr>
              <w:delText>Unionsrecht:</w:delText>
            </w:r>
            <w:r w:rsidDel="00E46A54">
              <w:rPr>
                <w:noProof/>
              </w:rPr>
              <w:tab/>
              <w:delText>8</w:delText>
            </w:r>
          </w:del>
        </w:p>
        <w:p w14:paraId="425F6923" w14:textId="35ED7DA5" w:rsidR="00E46A54" w:rsidDel="00E46A54" w:rsidRDefault="00E46A54">
          <w:pPr>
            <w:pStyle w:val="Verzeichnis3"/>
            <w:tabs>
              <w:tab w:val="left" w:pos="1149"/>
              <w:tab w:val="right" w:leader="dot" w:pos="9622"/>
            </w:tabs>
            <w:rPr>
              <w:del w:id="93" w:author="Silvia Machura" w:date="2024-11-16T16:38:00Z"/>
              <w:rFonts w:asciiTheme="minorHAnsi" w:eastAsiaTheme="minorEastAsia" w:hAnsiTheme="minorHAnsi"/>
              <w:noProof/>
              <w:kern w:val="2"/>
              <w:lang w:eastAsia="de-DE"/>
              <w14:ligatures w14:val="standardContextual"/>
            </w:rPr>
          </w:pPr>
          <w:del w:id="94" w:author="Silvia Machura" w:date="2024-11-16T16:38:00Z">
            <w:r w:rsidDel="00E46A54">
              <w:rPr>
                <w:noProof/>
              </w:rPr>
              <w:delText>6.</w:delText>
            </w:r>
            <w:r w:rsidDel="00E46A54">
              <w:rPr>
                <w:rFonts w:asciiTheme="minorHAnsi" w:eastAsiaTheme="minorEastAsia" w:hAnsiTheme="minorHAnsi"/>
                <w:noProof/>
                <w:kern w:val="2"/>
                <w:lang w:eastAsia="de-DE"/>
                <w14:ligatures w14:val="standardContextual"/>
              </w:rPr>
              <w:tab/>
            </w:r>
            <w:r w:rsidDel="00E46A54">
              <w:rPr>
                <w:noProof/>
              </w:rPr>
              <w:delText>Völkerrecht:</w:delText>
            </w:r>
            <w:r w:rsidDel="00E46A54">
              <w:rPr>
                <w:noProof/>
              </w:rPr>
              <w:tab/>
              <w:delText>9</w:delText>
            </w:r>
          </w:del>
        </w:p>
        <w:p w14:paraId="61512B32" w14:textId="76757B3C" w:rsidR="00E46A54" w:rsidDel="00E46A54" w:rsidRDefault="00E46A54">
          <w:pPr>
            <w:pStyle w:val="Verzeichnis2"/>
            <w:rPr>
              <w:del w:id="95" w:author="Silvia Machura" w:date="2024-11-16T16:38:00Z"/>
              <w:rFonts w:asciiTheme="minorHAnsi" w:eastAsiaTheme="minorEastAsia" w:hAnsiTheme="minorHAnsi"/>
              <w:noProof/>
              <w:kern w:val="2"/>
              <w:lang w:eastAsia="de-DE"/>
              <w14:ligatures w14:val="standardContextual"/>
            </w:rPr>
          </w:pPr>
          <w:del w:id="96" w:author="Silvia Machura" w:date="2024-11-16T16:38:00Z">
            <w:r w:rsidDel="00E46A54">
              <w:rPr>
                <w:noProof/>
              </w:rPr>
              <w:delText>IV.</w:delText>
            </w:r>
            <w:r w:rsidDel="00E46A54">
              <w:rPr>
                <w:rFonts w:asciiTheme="minorHAnsi" w:eastAsiaTheme="minorEastAsia" w:hAnsiTheme="minorHAnsi"/>
                <w:noProof/>
                <w:kern w:val="2"/>
                <w:lang w:eastAsia="de-DE"/>
                <w14:ligatures w14:val="standardContextual"/>
              </w:rPr>
              <w:tab/>
            </w:r>
            <w:r w:rsidDel="00E46A54">
              <w:rPr>
                <w:noProof/>
              </w:rPr>
              <w:delText>Basu v. Germany, EGMR, 18.10.2022- 215/19</w:delText>
            </w:r>
            <w:r w:rsidDel="00E46A54">
              <w:rPr>
                <w:noProof/>
              </w:rPr>
              <w:tab/>
              <w:delText>10</w:delText>
            </w:r>
          </w:del>
        </w:p>
        <w:p w14:paraId="01F301F2" w14:textId="01FA7EFC" w:rsidR="00E46A54" w:rsidDel="00E46A54" w:rsidRDefault="00E46A54">
          <w:pPr>
            <w:pStyle w:val="Verzeichnis2"/>
            <w:rPr>
              <w:del w:id="97" w:author="Silvia Machura" w:date="2024-11-16T16:38:00Z"/>
              <w:rFonts w:asciiTheme="minorHAnsi" w:eastAsiaTheme="minorEastAsia" w:hAnsiTheme="minorHAnsi"/>
              <w:noProof/>
              <w:kern w:val="2"/>
              <w:lang w:eastAsia="de-DE"/>
              <w14:ligatures w14:val="standardContextual"/>
            </w:rPr>
          </w:pPr>
          <w:del w:id="98" w:author="Silvia Machura" w:date="2024-11-16T16:38:00Z">
            <w:r w:rsidDel="00E46A54">
              <w:rPr>
                <w:noProof/>
              </w:rPr>
              <w:delText>V.</w:delText>
            </w:r>
            <w:r w:rsidDel="00E46A54">
              <w:rPr>
                <w:rFonts w:asciiTheme="minorHAnsi" w:eastAsiaTheme="minorEastAsia" w:hAnsiTheme="minorHAnsi"/>
                <w:noProof/>
                <w:kern w:val="2"/>
                <w:lang w:eastAsia="de-DE"/>
                <w14:ligatures w14:val="standardContextual"/>
              </w:rPr>
              <w:tab/>
            </w:r>
            <w:r w:rsidDel="00E46A54">
              <w:rPr>
                <w:noProof/>
              </w:rPr>
              <w:delText>Fall 2: Wa Baile v. Switzerland, EGMR, 20.02.2024- 43868/18, 25883/21</w:delText>
            </w:r>
            <w:r w:rsidDel="00E46A54">
              <w:rPr>
                <w:noProof/>
              </w:rPr>
              <w:tab/>
              <w:delText>10</w:delText>
            </w:r>
          </w:del>
        </w:p>
        <w:p w14:paraId="629E6027" w14:textId="41D03F21" w:rsidR="00E46A54" w:rsidDel="00E46A54" w:rsidRDefault="00E46A54">
          <w:pPr>
            <w:pStyle w:val="Verzeichnis2"/>
            <w:rPr>
              <w:del w:id="99" w:author="Silvia Machura" w:date="2024-11-16T16:38:00Z"/>
              <w:rFonts w:asciiTheme="minorHAnsi" w:eastAsiaTheme="minorEastAsia" w:hAnsiTheme="minorHAnsi"/>
              <w:noProof/>
              <w:kern w:val="2"/>
              <w:lang w:eastAsia="de-DE"/>
              <w14:ligatures w14:val="standardContextual"/>
            </w:rPr>
          </w:pPr>
          <w:del w:id="100" w:author="Silvia Machura" w:date="2024-11-16T16:38:00Z">
            <w:r w:rsidDel="00E46A54">
              <w:rPr>
                <w:noProof/>
              </w:rPr>
              <w:delText>VI.</w:delText>
            </w:r>
            <w:r w:rsidDel="00E46A54">
              <w:rPr>
                <w:rFonts w:asciiTheme="minorHAnsi" w:eastAsiaTheme="minorEastAsia" w:hAnsiTheme="minorHAnsi"/>
                <w:noProof/>
                <w:kern w:val="2"/>
                <w:lang w:eastAsia="de-DE"/>
                <w14:ligatures w14:val="standardContextual"/>
              </w:rPr>
              <w:tab/>
            </w:r>
            <w:r w:rsidDel="00E46A54">
              <w:rPr>
                <w:noProof/>
              </w:rPr>
              <w:delText>Fall 3: Kopftuch im Referendariat, BVerfG,14.01.2020- 2 BvR 1333/17</w:delText>
            </w:r>
            <w:r w:rsidDel="00E46A54">
              <w:rPr>
                <w:noProof/>
              </w:rPr>
              <w:tab/>
              <w:delText>10</w:delText>
            </w:r>
          </w:del>
        </w:p>
        <w:p w14:paraId="70DB9DB2" w14:textId="11646645" w:rsidR="00E46A54" w:rsidDel="00E46A54" w:rsidRDefault="00E46A54">
          <w:pPr>
            <w:pStyle w:val="Verzeichnis1"/>
            <w:rPr>
              <w:del w:id="101" w:author="Silvia Machura" w:date="2024-11-16T16:38:00Z"/>
              <w:rFonts w:asciiTheme="minorHAnsi" w:eastAsiaTheme="minorEastAsia" w:hAnsiTheme="minorHAnsi"/>
              <w:noProof/>
              <w:kern w:val="2"/>
              <w:lang w:eastAsia="de-DE"/>
              <w14:ligatures w14:val="standardContextual"/>
            </w:rPr>
          </w:pPr>
          <w:del w:id="102" w:author="Silvia Machura" w:date="2024-11-16T16:38:00Z">
            <w:r w:rsidDel="00E46A54">
              <w:rPr>
                <w:noProof/>
              </w:rPr>
              <w:delText>D.</w:delText>
            </w:r>
            <w:r w:rsidDel="00E46A54">
              <w:rPr>
                <w:rFonts w:asciiTheme="minorHAnsi" w:eastAsiaTheme="minorEastAsia" w:hAnsiTheme="minorHAnsi"/>
                <w:noProof/>
                <w:kern w:val="2"/>
                <w:lang w:eastAsia="de-DE"/>
                <w14:ligatures w14:val="standardContextual"/>
              </w:rPr>
              <w:tab/>
            </w:r>
            <w:r w:rsidDel="00E46A54">
              <w:rPr>
                <w:noProof/>
              </w:rPr>
              <w:delText>Recht- Geschichte- Verantwortung- Aufarbeitung</w:delText>
            </w:r>
            <w:r w:rsidDel="00E46A54">
              <w:rPr>
                <w:noProof/>
              </w:rPr>
              <w:tab/>
              <w:delText>10</w:delText>
            </w:r>
          </w:del>
        </w:p>
        <w:p w14:paraId="343DAB3A" w14:textId="352935B3" w:rsidR="00E46A54" w:rsidDel="00E46A54" w:rsidRDefault="00E46A54">
          <w:pPr>
            <w:pStyle w:val="Verzeichnis1"/>
            <w:rPr>
              <w:del w:id="103" w:author="Silvia Machura" w:date="2024-11-16T16:38:00Z"/>
              <w:rFonts w:asciiTheme="minorHAnsi" w:eastAsiaTheme="minorEastAsia" w:hAnsiTheme="minorHAnsi"/>
              <w:noProof/>
              <w:kern w:val="2"/>
              <w:lang w:eastAsia="de-DE"/>
              <w14:ligatures w14:val="standardContextual"/>
            </w:rPr>
          </w:pPr>
          <w:del w:id="104" w:author="Silvia Machura" w:date="2024-11-16T16:38:00Z">
            <w:r w:rsidDel="00E46A54">
              <w:rPr>
                <w:noProof/>
              </w:rPr>
              <w:delText>E.</w:delText>
            </w:r>
            <w:r w:rsidDel="00E46A54">
              <w:rPr>
                <w:rFonts w:asciiTheme="minorHAnsi" w:eastAsiaTheme="minorEastAsia" w:hAnsiTheme="minorHAnsi"/>
                <w:noProof/>
                <w:kern w:val="2"/>
                <w:lang w:eastAsia="de-DE"/>
                <w14:ligatures w14:val="standardContextual"/>
              </w:rPr>
              <w:tab/>
            </w:r>
            <w:r w:rsidDel="00E46A54">
              <w:rPr>
                <w:noProof/>
              </w:rPr>
              <w:delText>Rassismus im Kontext der juristischen Ausbildung:        Antirassismus als „übersehene“ Kernkompetenz</w:delText>
            </w:r>
            <w:r w:rsidDel="00E46A54">
              <w:rPr>
                <w:noProof/>
              </w:rPr>
              <w:tab/>
              <w:delText>11</w:delText>
            </w:r>
          </w:del>
        </w:p>
        <w:p w14:paraId="3CDEA9C3" w14:textId="1C301730" w:rsidR="00E46A54" w:rsidDel="00E46A54" w:rsidRDefault="00E46A54">
          <w:pPr>
            <w:pStyle w:val="Verzeichnis1"/>
            <w:rPr>
              <w:del w:id="105" w:author="Silvia Machura" w:date="2024-11-16T16:38:00Z"/>
              <w:rFonts w:asciiTheme="minorHAnsi" w:eastAsiaTheme="minorEastAsia" w:hAnsiTheme="minorHAnsi"/>
              <w:noProof/>
              <w:kern w:val="2"/>
              <w:lang w:eastAsia="de-DE"/>
              <w14:ligatures w14:val="standardContextual"/>
            </w:rPr>
          </w:pPr>
          <w:del w:id="106" w:author="Silvia Machura" w:date="2024-11-16T16:38:00Z">
            <w:r w:rsidDel="00E46A54">
              <w:rPr>
                <w:noProof/>
              </w:rPr>
              <w:delText>Impressum</w:delText>
            </w:r>
            <w:r w:rsidDel="00E46A54">
              <w:rPr>
                <w:noProof/>
              </w:rPr>
              <w:tab/>
              <w:delText>13</w:delText>
            </w:r>
          </w:del>
        </w:p>
        <w:p w14:paraId="497FF73D" w14:textId="00649686" w:rsidR="005D65BB" w:rsidRPr="005D65BB" w:rsidRDefault="00E159D0" w:rsidP="00702184">
          <w:pPr>
            <w:spacing w:line="360" w:lineRule="auto"/>
          </w:pPr>
          <w:r>
            <w:rPr>
              <w:rFonts w:ascii="Helvetica" w:hAnsi="Helvetica"/>
            </w:rPr>
            <w:fldChar w:fldCharType="end"/>
          </w:r>
        </w:p>
      </w:sdtContent>
    </w:sdt>
    <w:p w14:paraId="4D3CB46E" w14:textId="77777777" w:rsidR="000A6D0A" w:rsidRDefault="00FF2E0E" w:rsidP="00E46A54">
      <w:pPr>
        <w:pStyle w:val="Verzeichnis4"/>
        <w:sectPr w:rsidR="000A6D0A" w:rsidSect="000A6D0A">
          <w:headerReference w:type="default" r:id="rId12"/>
          <w:footerReference w:type="even" r:id="rId13"/>
          <w:footerReference w:type="default" r:id="rId14"/>
          <w:headerReference w:type="first" r:id="rId15"/>
          <w:footerReference w:type="first" r:id="rId16"/>
          <w:pgSz w:w="11900" w:h="16820"/>
          <w:pgMar w:top="1701" w:right="1134" w:bottom="1134" w:left="1134" w:header="709" w:footer="709" w:gutter="0"/>
          <w:pgNumType w:fmt="upperRoman"/>
          <w:cols w:space="708"/>
          <w:titlePg/>
          <w:docGrid w:linePitch="360"/>
        </w:sectPr>
      </w:pPr>
      <w:r>
        <w:br w:type="page"/>
      </w:r>
    </w:p>
    <w:p w14:paraId="4B494D4A" w14:textId="0730FBE5" w:rsidR="00C61266" w:rsidRPr="00CF49D3" w:rsidRDefault="000C7C4E" w:rsidP="00E46A54">
      <w:pPr>
        <w:pStyle w:val="Gutachten-1"/>
        <w:spacing w:line="276" w:lineRule="auto"/>
        <w:rPr>
          <w:rStyle w:val="normaltextrun"/>
          <w:rFonts w:cs="Helvetica"/>
        </w:rPr>
      </w:pPr>
      <w:bookmarkStart w:id="107" w:name="_Toc182667516"/>
      <w:r>
        <w:rPr>
          <w:rFonts w:cs="Helvetica"/>
        </w:rPr>
        <w:lastRenderedPageBreak/>
        <w:t>Einführung</w:t>
      </w:r>
      <w:r w:rsidR="008F6F35">
        <w:rPr>
          <w:rFonts w:cs="Helvetica"/>
        </w:rPr>
        <w:t>: Vortrag</w:t>
      </w:r>
      <w:bookmarkEnd w:id="107"/>
    </w:p>
    <w:p w14:paraId="7A4AFCDB" w14:textId="3B505D31" w:rsidR="008F6F35" w:rsidRPr="00E46A54" w:rsidRDefault="00CF49D3" w:rsidP="00E46A54">
      <w:pPr>
        <w:pStyle w:val="Gutachten-Text"/>
        <w:rPr>
          <w:b/>
          <w:bCs/>
          <w:caps/>
          <w:color w:val="000000" w:themeColor="text1"/>
          <w:sz w:val="52"/>
          <w:szCs w:val="52"/>
          <w:rPrChange w:id="108" w:author="Silvia Machura" w:date="2024-11-16T16:34:00Z">
            <w:rPr>
              <w:b/>
              <w:bCs/>
              <w:caps/>
              <w:color w:val="FFFFFF" w:themeColor="background1"/>
              <w:sz w:val="52"/>
              <w:szCs w:val="52"/>
            </w:rPr>
          </w:rPrChange>
        </w:rPr>
      </w:pPr>
      <w:r w:rsidRPr="00E46A54">
        <w:rPr>
          <w:rStyle w:val="normaltextrun"/>
          <w:color w:val="000000" w:themeColor="text1"/>
          <w:rPrChange w:id="109" w:author="Silvia Machura" w:date="2024-11-16T16:34:00Z">
            <w:rPr>
              <w:rStyle w:val="normaltextrun"/>
              <w:color w:val="002060"/>
            </w:rPr>
          </w:rPrChange>
        </w:rPr>
        <w:t xml:space="preserve">Rassismus ist eine komplexe Struktur und betrifft jeden Aspekt unseres Zusammenlebens. Der Vortrag bietet einen ersten Einblick in die vielfältige Beziehung von Recht und Rassismus. Aus unterschiedlichen Rechtsgebieten, jedoch mit einem besonderen Fokus auf das Strafrecht, werden Beispiele vorgestellt in denen Rassismus und Recht aufeinander einwirken. Von der Rechtsanwendung über das materielle Recht bis hin zu den rechtspolitischen Debatten um Gesetzesänderungen: eine </w:t>
      </w:r>
      <w:proofErr w:type="spellStart"/>
      <w:r w:rsidRPr="00E46A54">
        <w:rPr>
          <w:rStyle w:val="normaltextrun"/>
          <w:color w:val="000000" w:themeColor="text1"/>
          <w:rPrChange w:id="110" w:author="Silvia Machura" w:date="2024-11-16T16:34:00Z">
            <w:rPr>
              <w:rStyle w:val="normaltextrun"/>
              <w:color w:val="002060"/>
            </w:rPr>
          </w:rPrChange>
        </w:rPr>
        <w:t>rassismuskritische</w:t>
      </w:r>
      <w:proofErr w:type="spellEnd"/>
      <w:r w:rsidRPr="00E46A54">
        <w:rPr>
          <w:rStyle w:val="normaltextrun"/>
          <w:color w:val="000000" w:themeColor="text1"/>
          <w:rPrChange w:id="111" w:author="Silvia Machura" w:date="2024-11-16T16:34:00Z">
            <w:rPr>
              <w:rStyle w:val="normaltextrun"/>
              <w:color w:val="002060"/>
            </w:rPr>
          </w:rPrChange>
        </w:rPr>
        <w:t xml:space="preserve"> Perspektive erweitert das Verständnis für das Recht und dessen Wirkung.</w:t>
      </w:r>
    </w:p>
    <w:p w14:paraId="032B889E" w14:textId="4D281411" w:rsidR="008F6F35" w:rsidRDefault="008F6F35" w:rsidP="008F6F35">
      <w:pPr>
        <w:pStyle w:val="Gutachten-1"/>
      </w:pPr>
      <w:bookmarkStart w:id="112" w:name="_Toc182667517"/>
      <w:commentRangeStart w:id="113"/>
      <w:r>
        <w:t>Worksh</w:t>
      </w:r>
      <w:commentRangeEnd w:id="113"/>
      <w:r w:rsidR="00146330">
        <w:rPr>
          <w:rStyle w:val="Kommentarzeichen"/>
          <w:rFonts w:asciiTheme="minorHAnsi" w:hAnsiTheme="minorHAnsi"/>
          <w:b w:val="0"/>
          <w:bCs w:val="0"/>
          <w:color w:val="auto"/>
        </w:rPr>
        <w:commentReference w:id="113"/>
      </w:r>
      <w:r>
        <w:t xml:space="preserve">op </w:t>
      </w:r>
      <w:commentRangeStart w:id="114"/>
      <w:r>
        <w:t xml:space="preserve">Teil 1 </w:t>
      </w:r>
      <w:commentRangeEnd w:id="114"/>
      <w:r w:rsidR="0003599E">
        <w:rPr>
          <w:rStyle w:val="Kommentarzeichen"/>
          <w:rFonts w:asciiTheme="minorHAnsi" w:hAnsiTheme="minorHAnsi"/>
          <w:b w:val="0"/>
          <w:bCs w:val="0"/>
          <w:color w:val="auto"/>
        </w:rPr>
        <w:commentReference w:id="114"/>
      </w:r>
      <w:bookmarkEnd w:id="112"/>
    </w:p>
    <w:p w14:paraId="7AB5BC3A" w14:textId="08215E4E" w:rsidR="00E159D0" w:rsidRPr="00910E1F" w:rsidRDefault="00E169B3" w:rsidP="005372F6">
      <w:pPr>
        <w:pStyle w:val="Gutachten-2"/>
        <w:spacing w:line="276" w:lineRule="auto"/>
        <w:rPr>
          <w:rFonts w:cs="Helvetica"/>
        </w:rPr>
      </w:pPr>
      <w:bookmarkStart w:id="115" w:name="_Toc182667518"/>
      <w:r>
        <w:rPr>
          <w:rFonts w:cs="Helvetica"/>
        </w:rPr>
        <w:t>Das Problem: Rassismus</w:t>
      </w:r>
      <w:r w:rsidR="00C61266">
        <w:rPr>
          <w:rFonts w:cs="Helvetica"/>
        </w:rPr>
        <w:t xml:space="preserve"> im </w:t>
      </w:r>
      <w:commentRangeStart w:id="116"/>
      <w:commentRangeStart w:id="117"/>
      <w:commentRangeStart w:id="118"/>
      <w:r w:rsidR="00C61266">
        <w:rPr>
          <w:rFonts w:cs="Helvetica"/>
        </w:rPr>
        <w:t>Recht</w:t>
      </w:r>
      <w:commentRangeEnd w:id="116"/>
      <w:r w:rsidR="00D51184">
        <w:rPr>
          <w:rStyle w:val="Kommentarzeichen"/>
          <w:rFonts w:asciiTheme="minorHAnsi" w:hAnsiTheme="minorHAnsi"/>
          <w:b w:val="0"/>
        </w:rPr>
        <w:commentReference w:id="116"/>
      </w:r>
      <w:commentRangeEnd w:id="117"/>
      <w:r w:rsidR="0003599E">
        <w:rPr>
          <w:rStyle w:val="Kommentarzeichen"/>
          <w:rFonts w:asciiTheme="minorHAnsi" w:hAnsiTheme="minorHAnsi"/>
          <w:b w:val="0"/>
        </w:rPr>
        <w:commentReference w:id="117"/>
      </w:r>
      <w:commentRangeEnd w:id="118"/>
      <w:r w:rsidR="003F4AA1">
        <w:rPr>
          <w:rStyle w:val="Kommentarzeichen"/>
          <w:rFonts w:asciiTheme="minorHAnsi" w:hAnsiTheme="minorHAnsi"/>
          <w:b w:val="0"/>
        </w:rPr>
        <w:commentReference w:id="118"/>
      </w:r>
      <w:r w:rsidR="00C61266">
        <w:rPr>
          <w:rFonts w:cs="Helvetica"/>
        </w:rPr>
        <w:t>?</w:t>
      </w:r>
      <w:bookmarkEnd w:id="115"/>
    </w:p>
    <w:p w14:paraId="29030631" w14:textId="4A38230E" w:rsidR="00337062" w:rsidRPr="00D51184" w:rsidRDefault="00D51184" w:rsidP="00D51184">
      <w:pPr>
        <w:pStyle w:val="Gutachten-Text"/>
        <w:rPr>
          <w:rStyle w:val="normaltextrun"/>
        </w:rPr>
      </w:pPr>
      <w:r>
        <w:rPr>
          <w:rStyle w:val="normaltextrun"/>
        </w:rPr>
        <w:t xml:space="preserve">Ist Recht eigentlich rassistisch? Schafft Recht den rationalen Ausgleich verschiedener subjektiver Interessen oder perpetuiert es nur gesellschaftliche </w:t>
      </w:r>
      <w:commentRangeStart w:id="119"/>
      <w:commentRangeStart w:id="120"/>
      <w:r>
        <w:rPr>
          <w:rStyle w:val="normaltextrun"/>
        </w:rPr>
        <w:t>Machstrukturen</w:t>
      </w:r>
      <w:commentRangeEnd w:id="119"/>
      <w:r w:rsidR="00E83392">
        <w:rPr>
          <w:rStyle w:val="Kommentarzeichen"/>
          <w:rFonts w:asciiTheme="minorHAnsi" w:hAnsiTheme="minorHAnsi" w:cstheme="minorBidi"/>
          <w:lang w:eastAsia="en-US"/>
        </w:rPr>
        <w:commentReference w:id="119"/>
      </w:r>
      <w:commentRangeEnd w:id="120"/>
      <w:r w:rsidR="00787A82">
        <w:rPr>
          <w:rStyle w:val="Kommentarzeichen"/>
          <w:rFonts w:asciiTheme="minorHAnsi" w:hAnsiTheme="minorHAnsi" w:cstheme="minorBidi"/>
          <w:lang w:eastAsia="en-US"/>
        </w:rPr>
        <w:commentReference w:id="120"/>
      </w:r>
      <w:r>
        <w:rPr>
          <w:rStyle w:val="normaltextrun"/>
        </w:rPr>
        <w:t xml:space="preserve">? Wer hat die Deutungshoheit darüber, was Recht und Unrecht ist? Wo trifft man in der Rechtspraxis auf Rassismen und welche Hürden gibt es für Betroffene von Rassismus in der Mobilisierung ihres Rechts? Mit diesen und weiteren Fragen beschäftigen wir uns im Rahmen des Workshops. </w:t>
      </w:r>
      <w:r w:rsidR="009B0B8E">
        <w:rPr>
          <w:rStyle w:val="normaltextrun"/>
        </w:rPr>
        <w:t>Im ersten Teil steigen wir in die</w:t>
      </w:r>
      <w:r w:rsidR="003F4AA1">
        <w:rPr>
          <w:rStyle w:val="normaltextrun"/>
        </w:rPr>
        <w:t xml:space="preserve"> wissenschaftliche</w:t>
      </w:r>
      <w:r w:rsidR="009B0B8E">
        <w:rPr>
          <w:rStyle w:val="normaltextrun"/>
        </w:rPr>
        <w:t xml:space="preserve"> Debatte ein, indem wir Begriffe und Theorien der Rechtswissenschaft im Umgang mit Rassismus erarbeiten.</w:t>
      </w:r>
      <w:r w:rsidR="009B0B8E" w:rsidRPr="003F4AA1">
        <w:rPr>
          <w:rStyle w:val="normaltextrun"/>
          <w:color w:val="FF0000"/>
        </w:rPr>
        <w:t xml:space="preserve"> </w:t>
      </w:r>
      <w:r w:rsidR="009B0B8E">
        <w:rPr>
          <w:rStyle w:val="normaltextrun"/>
        </w:rPr>
        <w:t>Im zweiten Teil des Workshops</w:t>
      </w:r>
      <w:r w:rsidR="0079468A">
        <w:rPr>
          <w:rStyle w:val="normaltextrun"/>
        </w:rPr>
        <w:t xml:space="preserve"> analysieren wir anhand konkreter Fallbeispiele wie auf legislativer, judikativer, politischer Ebene im Mehrebenensystem auf Rassismus reagiert wird</w:t>
      </w:r>
      <w:r w:rsidR="009B0B8E">
        <w:rPr>
          <w:rStyle w:val="normaltextrun"/>
        </w:rPr>
        <w:t>, also was die Grundrechte- Charta der Europäischen Union und die Europäische Menschenrechtskonvention</w:t>
      </w:r>
      <w:r w:rsidR="0079468A">
        <w:rPr>
          <w:rStyle w:val="normaltextrun"/>
        </w:rPr>
        <w:t xml:space="preserve"> </w:t>
      </w:r>
      <w:r w:rsidR="003F4AA1">
        <w:rPr>
          <w:rStyle w:val="normaltextrun"/>
        </w:rPr>
        <w:t>eigentlich damit zu tun haben. Ist das Recht ein effektives Mittel, um Rassismus zu bekämpfen? Dazu tauchen wir in die jüngste Rechtsgeschichte ein und betrachten die (fehlende) Aufarbeitung rassistischer Verbrechen in der Bundesrepublik und damaligen DDR. Z</w:t>
      </w:r>
      <w:r w:rsidR="0079468A">
        <w:rPr>
          <w:rStyle w:val="normaltextrun"/>
        </w:rPr>
        <w:t>uletzt</w:t>
      </w:r>
      <w:r w:rsidR="003F4AA1">
        <w:rPr>
          <w:rStyle w:val="normaltextrun"/>
        </w:rPr>
        <w:t xml:space="preserve"> wenden wir uns </w:t>
      </w:r>
      <w:r w:rsidR="0079468A">
        <w:rPr>
          <w:rStyle w:val="normaltextrun"/>
        </w:rPr>
        <w:t xml:space="preserve">der Behandlung von Rassismus im Rahmen der juristischen Ausbildung </w:t>
      </w:r>
      <w:commentRangeStart w:id="121"/>
      <w:commentRangeStart w:id="122"/>
      <w:r w:rsidR="0079468A">
        <w:rPr>
          <w:rStyle w:val="normaltextrun"/>
        </w:rPr>
        <w:t>zu</w:t>
      </w:r>
      <w:commentRangeEnd w:id="121"/>
      <w:r w:rsidR="003F4AA1">
        <w:rPr>
          <w:rStyle w:val="Kommentarzeichen"/>
          <w:rFonts w:asciiTheme="minorHAnsi" w:hAnsiTheme="minorHAnsi" w:cstheme="minorBidi"/>
          <w:lang w:eastAsia="en-US"/>
        </w:rPr>
        <w:commentReference w:id="121"/>
      </w:r>
      <w:commentRangeEnd w:id="122"/>
      <w:r w:rsidR="00787A82">
        <w:rPr>
          <w:rStyle w:val="Kommentarzeichen"/>
          <w:rFonts w:asciiTheme="minorHAnsi" w:hAnsiTheme="minorHAnsi" w:cstheme="minorBidi"/>
          <w:lang w:eastAsia="en-US"/>
        </w:rPr>
        <w:commentReference w:id="122"/>
      </w:r>
      <w:r w:rsidR="0079468A">
        <w:rPr>
          <w:rStyle w:val="normaltextrun"/>
        </w:rPr>
        <w:t xml:space="preserve">. </w:t>
      </w:r>
    </w:p>
    <w:p w14:paraId="741148DC" w14:textId="170E18B2" w:rsidR="00473BAC" w:rsidRPr="00910E1F" w:rsidRDefault="00E169B3" w:rsidP="005372F6">
      <w:pPr>
        <w:pStyle w:val="Gutachten-3"/>
        <w:spacing w:line="276" w:lineRule="auto"/>
        <w:rPr>
          <w:rFonts w:cs="Helvetica"/>
        </w:rPr>
      </w:pPr>
      <w:bookmarkStart w:id="123" w:name="_Toc182667519"/>
      <w:r>
        <w:rPr>
          <w:rFonts w:cs="Helvetica"/>
        </w:rPr>
        <w:t>Einführung in die wissenschaftliche Debatte</w:t>
      </w:r>
      <w:bookmarkEnd w:id="123"/>
      <w:r>
        <w:rPr>
          <w:rFonts w:cs="Helvetica"/>
        </w:rPr>
        <w:t xml:space="preserve"> </w:t>
      </w:r>
    </w:p>
    <w:p w14:paraId="56250F90" w14:textId="5FFF8EF0" w:rsidR="00427003" w:rsidRDefault="005A66AB" w:rsidP="00D51184">
      <w:pPr>
        <w:pStyle w:val="Gutachten-Text"/>
        <w:rPr>
          <w:rStyle w:val="normaltextrun"/>
        </w:rPr>
      </w:pPr>
      <w:r w:rsidRPr="00D51184">
        <w:rPr>
          <w:rStyle w:val="normaltextrun"/>
        </w:rPr>
        <w:t xml:space="preserve">Für diesen Teil sind Vorkenntnisse </w:t>
      </w:r>
      <w:r w:rsidRPr="009B0B8E">
        <w:rPr>
          <w:rStyle w:val="normaltextrun"/>
          <w:strike/>
        </w:rPr>
        <w:t>erwünscht, aber</w:t>
      </w:r>
      <w:r w:rsidRPr="00D51184">
        <w:rPr>
          <w:rStyle w:val="normaltextrun"/>
        </w:rPr>
        <w:t xml:space="preserve"> nicht notwendig. Vielmehr steht die Frage im Raum, was die Teilnehmenden unter Rassismus verstehen und wo sie Verbindungen zum Recht im Rahmen seiner Praxis sowie auch innerhalb der juristischen Ausbildung beobachten. Ziel ist es ein Problembewusstsein zu entwickeln und in gemeinsamer Reflexion zu erarbeiten, wen</w:t>
      </w:r>
      <w:r w:rsidR="00004270">
        <w:rPr>
          <w:rStyle w:val="normaltextrun"/>
        </w:rPr>
        <w:t xml:space="preserve"> rassistische Diskriminierung</w:t>
      </w:r>
      <w:r w:rsidRPr="00D51184">
        <w:rPr>
          <w:rStyle w:val="normaltextrun"/>
        </w:rPr>
        <w:t xml:space="preserve"> </w:t>
      </w:r>
      <w:commentRangeStart w:id="124"/>
      <w:r w:rsidRPr="00004270">
        <w:rPr>
          <w:rStyle w:val="normaltextrun"/>
          <w:strike/>
        </w:rPr>
        <w:t>es</w:t>
      </w:r>
      <w:commentRangeEnd w:id="124"/>
      <w:r w:rsidR="0003599E" w:rsidRPr="00004270">
        <w:rPr>
          <w:rStyle w:val="Kommentarzeichen"/>
          <w:rFonts w:asciiTheme="minorHAnsi" w:hAnsiTheme="minorHAnsi" w:cstheme="minorBidi"/>
          <w:strike/>
          <w:lang w:eastAsia="en-US"/>
        </w:rPr>
        <w:commentReference w:id="124"/>
      </w:r>
      <w:r w:rsidRPr="00D51184">
        <w:rPr>
          <w:rStyle w:val="normaltextrun"/>
        </w:rPr>
        <w:t xml:space="preserve"> eigentlich trifft und wie das Thema rechtlich und wissenschaftlich aufgegriffen wird. Die Teilnehmenden sind dabei auch eingeladen, eigene Erfahrungen zu teilen. In einem zweiten Schritt wird es dann </w:t>
      </w:r>
      <w:r w:rsidRPr="00D51184">
        <w:rPr>
          <w:rStyle w:val="normaltextrun"/>
        </w:rPr>
        <w:lastRenderedPageBreak/>
        <w:t xml:space="preserve">einen Input geben zur rechtlichen, rechtssoziologischen und kulturwissenschaftlichen Debatte um Rassismus. So nähern wir uns dem Thema assoziativ und identifizieren das Problem, bevor später rechtliche Reaktionen darauf behandelt werden. </w:t>
      </w:r>
    </w:p>
    <w:p w14:paraId="46ACB728" w14:textId="77777777" w:rsidR="00AA473F" w:rsidRDefault="00AA473F" w:rsidP="00AA473F">
      <w:pPr>
        <w:pStyle w:val="Gutachten-4"/>
      </w:pPr>
      <w:bookmarkStart w:id="125" w:name="_Toc182667520"/>
      <w:r>
        <w:t xml:space="preserve">Wo begegnet uns Rassismus im Recht (von der Realität zum </w:t>
      </w:r>
      <w:commentRangeStart w:id="126"/>
      <w:commentRangeStart w:id="127"/>
      <w:r>
        <w:t>Recht</w:t>
      </w:r>
      <w:commentRangeEnd w:id="126"/>
      <w:r w:rsidR="00FC4EEF">
        <w:rPr>
          <w:rStyle w:val="Kommentarzeichen"/>
          <w:rFonts w:asciiTheme="minorHAnsi" w:hAnsiTheme="minorHAnsi"/>
          <w:u w:val="none"/>
        </w:rPr>
        <w:commentReference w:id="126"/>
      </w:r>
      <w:commentRangeEnd w:id="127"/>
      <w:r w:rsidR="00787A82">
        <w:rPr>
          <w:rStyle w:val="Kommentarzeichen"/>
          <w:rFonts w:asciiTheme="minorHAnsi" w:hAnsiTheme="minorHAnsi"/>
          <w:u w:val="none"/>
        </w:rPr>
        <w:commentReference w:id="127"/>
      </w:r>
      <w:r>
        <w:t>)</w:t>
      </w:r>
      <w:bookmarkEnd w:id="125"/>
    </w:p>
    <w:tbl>
      <w:tblPr>
        <w:tblStyle w:val="Tabellenraster"/>
        <w:tblW w:w="0" w:type="auto"/>
        <w:tblInd w:w="-5" w:type="dxa"/>
        <w:tblLook w:val="04A0" w:firstRow="1" w:lastRow="0" w:firstColumn="1" w:lastColumn="0" w:noHBand="0" w:noVBand="1"/>
      </w:tblPr>
      <w:tblGrid>
        <w:gridCol w:w="9627"/>
      </w:tblGrid>
      <w:tr w:rsidR="0080681D" w14:paraId="07220BA0" w14:textId="77777777" w:rsidTr="00E46A54">
        <w:tc>
          <w:tcPr>
            <w:tcW w:w="9627" w:type="dxa"/>
          </w:tcPr>
          <w:p w14:paraId="7F1CC8D9" w14:textId="38E6949E" w:rsidR="0080681D" w:rsidRDefault="0080681D" w:rsidP="0080681D">
            <w:pPr>
              <w:pStyle w:val="Gutachten-Text"/>
              <w:shd w:val="clear" w:color="auto" w:fill="auto"/>
              <w:rPr>
                <w:lang w:eastAsia="en-US"/>
              </w:rPr>
            </w:pPr>
          </w:p>
          <w:p w14:paraId="4DE52912" w14:textId="77777777" w:rsidR="001A67DB" w:rsidRDefault="001A67DB" w:rsidP="0080681D">
            <w:pPr>
              <w:pStyle w:val="Gutachten-Text"/>
              <w:shd w:val="clear" w:color="auto" w:fill="auto"/>
              <w:rPr>
                <w:lang w:eastAsia="en-US"/>
              </w:rPr>
            </w:pPr>
          </w:p>
          <w:p w14:paraId="24ECBE6F" w14:textId="77777777" w:rsidR="001A67DB" w:rsidRDefault="001A67DB" w:rsidP="0080681D">
            <w:pPr>
              <w:pStyle w:val="Gutachten-Text"/>
              <w:shd w:val="clear" w:color="auto" w:fill="auto"/>
              <w:rPr>
                <w:lang w:eastAsia="en-US"/>
              </w:rPr>
            </w:pPr>
          </w:p>
          <w:p w14:paraId="1897E862" w14:textId="77777777" w:rsidR="001A67DB" w:rsidRDefault="001A67DB" w:rsidP="0080681D">
            <w:pPr>
              <w:pStyle w:val="Gutachten-Text"/>
              <w:shd w:val="clear" w:color="auto" w:fill="auto"/>
              <w:rPr>
                <w:lang w:eastAsia="en-US"/>
              </w:rPr>
            </w:pPr>
          </w:p>
          <w:p w14:paraId="4C783071" w14:textId="77777777" w:rsidR="001A67DB" w:rsidRDefault="001A67DB" w:rsidP="0080681D">
            <w:pPr>
              <w:pStyle w:val="Gutachten-Text"/>
              <w:shd w:val="clear" w:color="auto" w:fill="auto"/>
              <w:rPr>
                <w:lang w:eastAsia="en-US"/>
              </w:rPr>
            </w:pPr>
          </w:p>
          <w:p w14:paraId="79CE5909" w14:textId="77777777" w:rsidR="001A67DB" w:rsidRPr="00E46A54" w:rsidRDefault="001A67DB" w:rsidP="0080681D">
            <w:pPr>
              <w:pStyle w:val="Gutachten-Text"/>
              <w:shd w:val="clear" w:color="auto" w:fill="auto"/>
              <w:rPr>
                <w:lang w:eastAsia="en-US"/>
              </w:rPr>
            </w:pPr>
          </w:p>
          <w:p w14:paraId="4537C234" w14:textId="77777777" w:rsidR="0080681D" w:rsidRDefault="0080681D" w:rsidP="0080681D">
            <w:pPr>
              <w:pStyle w:val="Gutachten-Text"/>
              <w:shd w:val="clear" w:color="auto" w:fill="auto"/>
              <w:rPr>
                <w:color w:val="FF0000"/>
                <w:lang w:eastAsia="en-US"/>
              </w:rPr>
            </w:pPr>
          </w:p>
        </w:tc>
      </w:tr>
    </w:tbl>
    <w:p w14:paraId="75938126" w14:textId="77777777" w:rsidR="0080681D" w:rsidRPr="00E46A54" w:rsidRDefault="0080681D" w:rsidP="00E46A54">
      <w:pPr>
        <w:pStyle w:val="Gutachten-Text"/>
        <w:ind w:left="720"/>
        <w:rPr>
          <w:color w:val="FF0000"/>
          <w:lang w:eastAsia="en-US"/>
        </w:rPr>
      </w:pPr>
    </w:p>
    <w:p w14:paraId="66D2FA07" w14:textId="1FFED986" w:rsidR="00231C69" w:rsidRDefault="00E169B3" w:rsidP="005372F6">
      <w:pPr>
        <w:pStyle w:val="Gutachten-4"/>
        <w:spacing w:line="276" w:lineRule="auto"/>
      </w:pPr>
      <w:bookmarkStart w:id="128" w:name="_Toc182667521"/>
      <w:r>
        <w:t>Wie sprechen wir über Rassismus: Definitionen und Begriffe</w:t>
      </w:r>
      <w:bookmarkEnd w:id="128"/>
      <w:r>
        <w:t xml:space="preserve"> </w:t>
      </w:r>
    </w:p>
    <w:p w14:paraId="46CEBBE7" w14:textId="32F1D702" w:rsidR="00427003" w:rsidRDefault="005A66AB" w:rsidP="00D51184">
      <w:pPr>
        <w:pStyle w:val="Gutachten-Text"/>
        <w:rPr>
          <w:rStyle w:val="normaltextrun"/>
        </w:rPr>
      </w:pPr>
      <w:r>
        <w:rPr>
          <w:rStyle w:val="normaltextrun"/>
        </w:rPr>
        <w:t>Was ist überhaupt Rassismus? Was ist der Unterschied von institutionellem und strukturellen Rassismus?</w:t>
      </w:r>
      <w:r w:rsidR="00A735E3">
        <w:rPr>
          <w:rStyle w:val="normaltextrun"/>
        </w:rPr>
        <w:t xml:space="preserve"> Was ist mit „</w:t>
      </w:r>
      <w:proofErr w:type="spellStart"/>
      <w:r w:rsidR="00A735E3">
        <w:rPr>
          <w:rStyle w:val="normaltextrun"/>
        </w:rPr>
        <w:t>othering</w:t>
      </w:r>
      <w:proofErr w:type="spellEnd"/>
      <w:r w:rsidR="00A735E3">
        <w:rPr>
          <w:rStyle w:val="normaltextrun"/>
        </w:rPr>
        <w:t>“ und „</w:t>
      </w:r>
      <w:proofErr w:type="spellStart"/>
      <w:r w:rsidR="00A735E3">
        <w:rPr>
          <w:rStyle w:val="normaltextrun"/>
        </w:rPr>
        <w:t>tokenism</w:t>
      </w:r>
      <w:proofErr w:type="spellEnd"/>
      <w:r w:rsidR="00A735E3">
        <w:rPr>
          <w:rStyle w:val="normaltextrun"/>
        </w:rPr>
        <w:t xml:space="preserve">“ gemeint? Was sind </w:t>
      </w:r>
      <w:proofErr w:type="spellStart"/>
      <w:r w:rsidR="00A735E3">
        <w:rPr>
          <w:rStyle w:val="normaltextrun"/>
        </w:rPr>
        <w:t>bias</w:t>
      </w:r>
      <w:proofErr w:type="spellEnd"/>
      <w:r w:rsidR="00A735E3">
        <w:rPr>
          <w:rStyle w:val="normaltextrun"/>
        </w:rPr>
        <w:t>?</w:t>
      </w:r>
      <w:r>
        <w:rPr>
          <w:rStyle w:val="normaltextrun"/>
        </w:rPr>
        <w:t xml:space="preserve"> </w:t>
      </w:r>
      <w:r w:rsidR="00A70740">
        <w:rPr>
          <w:rStyle w:val="normaltextrun"/>
        </w:rPr>
        <w:t xml:space="preserve">Was beschreibt das Differenzdilemma und wie schützt man sich vor der </w:t>
      </w:r>
      <w:proofErr w:type="spellStart"/>
      <w:r w:rsidR="00A70740">
        <w:rPr>
          <w:rStyle w:val="normaltextrun"/>
        </w:rPr>
        <w:t>Essentialisierungsfalle</w:t>
      </w:r>
      <w:proofErr w:type="spellEnd"/>
      <w:r w:rsidR="00A70740">
        <w:rPr>
          <w:rStyle w:val="normaltextrun"/>
        </w:rPr>
        <w:t xml:space="preserve">? Diese und weitere Begriffe wollen wir gleich zu Anfang klären, dazu betrachten wir die kulturwissenschaftliche Diskussion und Definition des Themenbereichs und wer sich fragt, wieso wir uns so auf Begriffe fixieren, dem ist zu antworten, dass es eben jene Begriffe sind, die am Ende eines politischen Aushandlungsprozesses in die Form eines Gesetzes gegossen werden. Die Auseinandersetzung damit- was wir also genau meinen, wenn es um bestimmte Phänomene geht, ist somit essentiell für den weiteren Workshop-Verlauf. </w:t>
      </w:r>
    </w:p>
    <w:tbl>
      <w:tblPr>
        <w:tblStyle w:val="Tabellenraster"/>
        <w:tblW w:w="0" w:type="auto"/>
        <w:tblLook w:val="04A0" w:firstRow="1" w:lastRow="0" w:firstColumn="1" w:lastColumn="0" w:noHBand="0" w:noVBand="1"/>
      </w:tblPr>
      <w:tblGrid>
        <w:gridCol w:w="9622"/>
      </w:tblGrid>
      <w:tr w:rsidR="007161F7" w14:paraId="2F9A752A" w14:textId="77777777" w:rsidTr="007161F7">
        <w:tc>
          <w:tcPr>
            <w:tcW w:w="9622" w:type="dxa"/>
          </w:tcPr>
          <w:p w14:paraId="24D8066A" w14:textId="77777777" w:rsidR="007161F7" w:rsidRDefault="007161F7" w:rsidP="00D51184">
            <w:pPr>
              <w:pStyle w:val="Gutachten-Text"/>
              <w:shd w:val="clear" w:color="auto" w:fill="auto"/>
              <w:rPr>
                <w:rStyle w:val="normaltextrun"/>
              </w:rPr>
            </w:pPr>
          </w:p>
          <w:p w14:paraId="05F6DD5E" w14:textId="77777777" w:rsidR="001A67DB" w:rsidRDefault="001A67DB" w:rsidP="00D51184">
            <w:pPr>
              <w:pStyle w:val="Gutachten-Text"/>
              <w:shd w:val="clear" w:color="auto" w:fill="auto"/>
              <w:rPr>
                <w:rStyle w:val="normaltextrun"/>
              </w:rPr>
            </w:pPr>
          </w:p>
          <w:p w14:paraId="400ED877" w14:textId="77777777" w:rsidR="001A67DB" w:rsidRDefault="001A67DB" w:rsidP="00D51184">
            <w:pPr>
              <w:pStyle w:val="Gutachten-Text"/>
              <w:shd w:val="clear" w:color="auto" w:fill="auto"/>
              <w:rPr>
                <w:rStyle w:val="normaltextrun"/>
              </w:rPr>
            </w:pPr>
          </w:p>
          <w:p w14:paraId="6662CFDF" w14:textId="77777777" w:rsidR="001A67DB" w:rsidRDefault="001A67DB" w:rsidP="00D51184">
            <w:pPr>
              <w:pStyle w:val="Gutachten-Text"/>
              <w:shd w:val="clear" w:color="auto" w:fill="auto"/>
              <w:rPr>
                <w:rStyle w:val="normaltextrun"/>
              </w:rPr>
            </w:pPr>
          </w:p>
          <w:p w14:paraId="32A40D9E" w14:textId="77777777" w:rsidR="001A67DB" w:rsidRDefault="001A67DB" w:rsidP="00D51184">
            <w:pPr>
              <w:pStyle w:val="Gutachten-Text"/>
              <w:shd w:val="clear" w:color="auto" w:fill="auto"/>
              <w:rPr>
                <w:rStyle w:val="normaltextrun"/>
              </w:rPr>
            </w:pPr>
          </w:p>
          <w:p w14:paraId="1F8C7408" w14:textId="77777777" w:rsidR="001A67DB" w:rsidRDefault="001A67DB" w:rsidP="00D51184">
            <w:pPr>
              <w:pStyle w:val="Gutachten-Text"/>
              <w:shd w:val="clear" w:color="auto" w:fill="auto"/>
              <w:rPr>
                <w:rStyle w:val="normaltextrun"/>
              </w:rPr>
            </w:pPr>
          </w:p>
          <w:p w14:paraId="596D788C" w14:textId="77777777" w:rsidR="001A67DB" w:rsidRDefault="001A67DB" w:rsidP="00D51184">
            <w:pPr>
              <w:pStyle w:val="Gutachten-Text"/>
              <w:shd w:val="clear" w:color="auto" w:fill="auto"/>
              <w:rPr>
                <w:rStyle w:val="normaltextrun"/>
              </w:rPr>
            </w:pPr>
          </w:p>
          <w:p w14:paraId="141D2B33" w14:textId="77777777" w:rsidR="001A67DB" w:rsidRDefault="001A67DB" w:rsidP="00D51184">
            <w:pPr>
              <w:pStyle w:val="Gutachten-Text"/>
              <w:shd w:val="clear" w:color="auto" w:fill="auto"/>
              <w:rPr>
                <w:rStyle w:val="normaltextrun"/>
              </w:rPr>
            </w:pPr>
          </w:p>
          <w:p w14:paraId="50823E3C" w14:textId="77777777" w:rsidR="001A67DB" w:rsidRDefault="001A67DB" w:rsidP="00D51184">
            <w:pPr>
              <w:pStyle w:val="Gutachten-Text"/>
              <w:shd w:val="clear" w:color="auto" w:fill="auto"/>
              <w:rPr>
                <w:rStyle w:val="normaltextrun"/>
              </w:rPr>
            </w:pPr>
          </w:p>
        </w:tc>
      </w:tr>
    </w:tbl>
    <w:p w14:paraId="65EEFF01" w14:textId="77777777" w:rsidR="007161F7" w:rsidRDefault="007161F7" w:rsidP="00D51184">
      <w:pPr>
        <w:pStyle w:val="Gutachten-Text"/>
        <w:rPr>
          <w:rStyle w:val="normaltextrun"/>
        </w:rPr>
      </w:pPr>
    </w:p>
    <w:p w14:paraId="040B7333" w14:textId="0629B95A" w:rsidR="00B50955" w:rsidRDefault="00E169B3" w:rsidP="005372F6">
      <w:pPr>
        <w:pStyle w:val="Gutachten-4"/>
        <w:spacing w:line="276" w:lineRule="auto"/>
      </w:pPr>
      <w:bookmarkStart w:id="129" w:name="_Toc182667522"/>
      <w:r>
        <w:t>Wie sprechen wir rechtlich über Rassismus</w:t>
      </w:r>
      <w:bookmarkEnd w:id="129"/>
    </w:p>
    <w:p w14:paraId="464F1CAE" w14:textId="61CE1BAB" w:rsidR="00B50955" w:rsidRDefault="005A66AB" w:rsidP="00D51184">
      <w:pPr>
        <w:pStyle w:val="Gutachten-Text"/>
        <w:rPr>
          <w:rStyle w:val="normaltextrun"/>
        </w:rPr>
      </w:pPr>
      <w:r w:rsidRPr="00D51184">
        <w:rPr>
          <w:rStyle w:val="normaltextrun"/>
        </w:rPr>
        <w:t xml:space="preserve">Hier betrachten wir einen ersten Streitpunkt: </w:t>
      </w:r>
      <w:r w:rsidR="00787A82">
        <w:rPr>
          <w:rStyle w:val="normaltextrun"/>
        </w:rPr>
        <w:t>W</w:t>
      </w:r>
      <w:r w:rsidRPr="00D51184">
        <w:rPr>
          <w:rStyle w:val="normaltextrun"/>
        </w:rPr>
        <w:t>ie werden Rassismus</w:t>
      </w:r>
      <w:r w:rsidR="001800C8" w:rsidRPr="00D51184">
        <w:rPr>
          <w:rStyle w:val="normaltextrun"/>
        </w:rPr>
        <w:t>-E</w:t>
      </w:r>
      <w:r w:rsidRPr="00D51184">
        <w:rPr>
          <w:rStyle w:val="normaltextrun"/>
        </w:rPr>
        <w:t xml:space="preserve">rfahrungen vom Recht erfasst? Sind die Kategorien des Art. 3 GG zu abschließend? Sollte man den </w:t>
      </w:r>
      <w:commentRangeStart w:id="130"/>
      <w:commentRangeStart w:id="131"/>
      <w:r w:rsidRPr="00D51184">
        <w:rPr>
          <w:rStyle w:val="normaltextrun"/>
        </w:rPr>
        <w:t>„</w:t>
      </w:r>
      <w:r w:rsidR="00004270">
        <w:rPr>
          <w:rStyle w:val="normaltextrun"/>
        </w:rPr>
        <w:t>Ra</w:t>
      </w:r>
      <w:r w:rsidRPr="00D51184">
        <w:rPr>
          <w:rStyle w:val="normaltextrun"/>
        </w:rPr>
        <w:t>sse“</w:t>
      </w:r>
      <w:r w:rsidR="00787A82">
        <w:rPr>
          <w:rStyle w:val="normaltextrun"/>
        </w:rPr>
        <w:t>-</w:t>
      </w:r>
      <w:r w:rsidRPr="00D51184">
        <w:rPr>
          <w:rStyle w:val="normaltextrun"/>
        </w:rPr>
        <w:t xml:space="preserve">Begriff </w:t>
      </w:r>
      <w:commentRangeEnd w:id="130"/>
      <w:r w:rsidR="0003599E">
        <w:rPr>
          <w:rStyle w:val="Kommentarzeichen"/>
          <w:rFonts w:asciiTheme="minorHAnsi" w:hAnsiTheme="minorHAnsi" w:cstheme="minorBidi"/>
          <w:lang w:eastAsia="en-US"/>
        </w:rPr>
        <w:commentReference w:id="130"/>
      </w:r>
      <w:commentRangeEnd w:id="131"/>
      <w:r w:rsidR="00004270">
        <w:rPr>
          <w:rStyle w:val="Kommentarzeichen"/>
          <w:rFonts w:asciiTheme="minorHAnsi" w:hAnsiTheme="minorHAnsi" w:cstheme="minorBidi"/>
          <w:lang w:eastAsia="en-US"/>
        </w:rPr>
        <w:commentReference w:id="131"/>
      </w:r>
      <w:r w:rsidRPr="00D51184">
        <w:rPr>
          <w:rStyle w:val="normaltextrun"/>
        </w:rPr>
        <w:t>des Grundgesetzes noch verwenden? Was ist Diskriminierung und was ist der Unterschied zwischen mittelbarer und unmittelbarer Diskriminierung?</w:t>
      </w:r>
      <w:r w:rsidR="001800C8" w:rsidRPr="00D51184">
        <w:rPr>
          <w:rStyle w:val="normaltextrun"/>
        </w:rPr>
        <w:t xml:space="preserve"> </w:t>
      </w:r>
      <w:r w:rsidR="00787A82">
        <w:rPr>
          <w:rStyle w:val="normaltextrun"/>
        </w:rPr>
        <w:t>Hier</w:t>
      </w:r>
      <w:r w:rsidR="00787A82" w:rsidRPr="00D51184">
        <w:rPr>
          <w:rStyle w:val="normaltextrun"/>
        </w:rPr>
        <w:t xml:space="preserve"> </w:t>
      </w:r>
      <w:r w:rsidR="00A70740" w:rsidRPr="00D51184">
        <w:rPr>
          <w:rStyle w:val="normaltextrun"/>
        </w:rPr>
        <w:t xml:space="preserve">tauchen </w:t>
      </w:r>
      <w:r w:rsidR="00787A82">
        <w:rPr>
          <w:rStyle w:val="normaltextrun"/>
        </w:rPr>
        <w:t xml:space="preserve">wir </w:t>
      </w:r>
      <w:r w:rsidR="00A70740" w:rsidRPr="00D51184">
        <w:rPr>
          <w:rStyle w:val="normaltextrun"/>
        </w:rPr>
        <w:t>ein in die Diskussion um die Streichung des „</w:t>
      </w:r>
      <w:r w:rsidR="00004270">
        <w:rPr>
          <w:rStyle w:val="normaltextrun"/>
        </w:rPr>
        <w:t>R</w:t>
      </w:r>
      <w:r w:rsidR="00A70740" w:rsidRPr="00D51184">
        <w:rPr>
          <w:rStyle w:val="normaltextrun"/>
        </w:rPr>
        <w:t>asse“</w:t>
      </w:r>
      <w:r w:rsidR="00787A82">
        <w:rPr>
          <w:rStyle w:val="normaltextrun"/>
        </w:rPr>
        <w:t>-</w:t>
      </w:r>
      <w:r w:rsidR="00A70740" w:rsidRPr="00D51184">
        <w:rPr>
          <w:rStyle w:val="normaltextrun"/>
        </w:rPr>
        <w:t xml:space="preserve">Begriffs aus dem Grundgesetz. Ziel ist es die Komplexität der Bedeutung von Begriffen aufzuzeigen, </w:t>
      </w:r>
      <w:r w:rsidR="00A73CD4" w:rsidRPr="00D51184">
        <w:rPr>
          <w:rStyle w:val="normaltextrun"/>
        </w:rPr>
        <w:t xml:space="preserve">aber auch zu reflektieren, wem in einer solchen Debatte zugehört wird, welchen </w:t>
      </w:r>
      <w:proofErr w:type="spellStart"/>
      <w:proofErr w:type="gramStart"/>
      <w:r w:rsidR="00A73CD4" w:rsidRPr="00D51184">
        <w:rPr>
          <w:rStyle w:val="normaltextrun"/>
        </w:rPr>
        <w:t>Akteur:innen</w:t>
      </w:r>
      <w:proofErr w:type="spellEnd"/>
      <w:proofErr w:type="gramEnd"/>
      <w:r w:rsidR="00A73CD4" w:rsidRPr="00D51184">
        <w:rPr>
          <w:rStyle w:val="normaltextrun"/>
        </w:rPr>
        <w:t xml:space="preserve"> wir Deutungshoheit zu sprechen und wie Recht Unrechtserfahrungen normieren kann, ohne diskriminierende Begriffe zu </w:t>
      </w:r>
      <w:commentRangeStart w:id="132"/>
      <w:r w:rsidR="00A73CD4" w:rsidRPr="00D51184">
        <w:rPr>
          <w:rStyle w:val="normaltextrun"/>
        </w:rPr>
        <w:t>perpetuieren</w:t>
      </w:r>
      <w:commentRangeEnd w:id="132"/>
      <w:r w:rsidR="00467573">
        <w:rPr>
          <w:rStyle w:val="Kommentarzeichen"/>
          <w:rFonts w:asciiTheme="minorHAnsi" w:hAnsiTheme="minorHAnsi" w:cstheme="minorBidi"/>
          <w:lang w:eastAsia="en-US"/>
        </w:rPr>
        <w:commentReference w:id="132"/>
      </w:r>
      <w:r w:rsidR="00A73CD4" w:rsidRPr="00D51184">
        <w:rPr>
          <w:rStyle w:val="normaltextrun"/>
        </w:rPr>
        <w:t xml:space="preserve">. </w:t>
      </w:r>
    </w:p>
    <w:tbl>
      <w:tblPr>
        <w:tblStyle w:val="Tabellenraster"/>
        <w:tblW w:w="0" w:type="auto"/>
        <w:tblLook w:val="04A0" w:firstRow="1" w:lastRow="0" w:firstColumn="1" w:lastColumn="0" w:noHBand="0" w:noVBand="1"/>
      </w:tblPr>
      <w:tblGrid>
        <w:gridCol w:w="9622"/>
      </w:tblGrid>
      <w:tr w:rsidR="0080681D" w14:paraId="74350BD1" w14:textId="77777777" w:rsidTr="0080681D">
        <w:tc>
          <w:tcPr>
            <w:tcW w:w="9622" w:type="dxa"/>
          </w:tcPr>
          <w:p w14:paraId="070E9A9D" w14:textId="77777777" w:rsidR="0080681D" w:rsidRDefault="0080681D" w:rsidP="00D51184">
            <w:pPr>
              <w:pStyle w:val="Gutachten-Text"/>
              <w:shd w:val="clear" w:color="auto" w:fill="auto"/>
              <w:rPr>
                <w:rStyle w:val="normaltextrun"/>
              </w:rPr>
            </w:pPr>
          </w:p>
          <w:p w14:paraId="7E01AC65" w14:textId="77777777" w:rsidR="001A67DB" w:rsidRDefault="001A67DB" w:rsidP="00D51184">
            <w:pPr>
              <w:pStyle w:val="Gutachten-Text"/>
              <w:shd w:val="clear" w:color="auto" w:fill="auto"/>
              <w:rPr>
                <w:rStyle w:val="normaltextrun"/>
              </w:rPr>
            </w:pPr>
          </w:p>
          <w:p w14:paraId="1612B2CE" w14:textId="77777777" w:rsidR="001A67DB" w:rsidRDefault="001A67DB" w:rsidP="00D51184">
            <w:pPr>
              <w:pStyle w:val="Gutachten-Text"/>
              <w:shd w:val="clear" w:color="auto" w:fill="auto"/>
              <w:rPr>
                <w:rStyle w:val="normaltextrun"/>
              </w:rPr>
            </w:pPr>
          </w:p>
          <w:p w14:paraId="5D4CD258" w14:textId="77777777" w:rsidR="001A67DB" w:rsidRDefault="001A67DB" w:rsidP="00D51184">
            <w:pPr>
              <w:pStyle w:val="Gutachten-Text"/>
              <w:shd w:val="clear" w:color="auto" w:fill="auto"/>
              <w:rPr>
                <w:rStyle w:val="normaltextrun"/>
              </w:rPr>
            </w:pPr>
          </w:p>
          <w:p w14:paraId="478C9D66" w14:textId="77777777" w:rsidR="001A67DB" w:rsidRDefault="001A67DB" w:rsidP="00D51184">
            <w:pPr>
              <w:pStyle w:val="Gutachten-Text"/>
              <w:shd w:val="clear" w:color="auto" w:fill="auto"/>
              <w:rPr>
                <w:rStyle w:val="normaltextrun"/>
              </w:rPr>
            </w:pPr>
          </w:p>
          <w:p w14:paraId="5358E833" w14:textId="77777777" w:rsidR="001A67DB" w:rsidRDefault="001A67DB" w:rsidP="00D51184">
            <w:pPr>
              <w:pStyle w:val="Gutachten-Text"/>
              <w:shd w:val="clear" w:color="auto" w:fill="auto"/>
              <w:rPr>
                <w:rStyle w:val="normaltextrun"/>
              </w:rPr>
            </w:pPr>
          </w:p>
          <w:p w14:paraId="65B4075B" w14:textId="77777777" w:rsidR="001A67DB" w:rsidRDefault="001A67DB" w:rsidP="00D51184">
            <w:pPr>
              <w:pStyle w:val="Gutachten-Text"/>
              <w:shd w:val="clear" w:color="auto" w:fill="auto"/>
              <w:rPr>
                <w:rStyle w:val="normaltextrun"/>
              </w:rPr>
            </w:pPr>
          </w:p>
          <w:p w14:paraId="75DB2C07" w14:textId="77777777" w:rsidR="001A67DB" w:rsidRDefault="001A67DB" w:rsidP="00D51184">
            <w:pPr>
              <w:pStyle w:val="Gutachten-Text"/>
              <w:shd w:val="clear" w:color="auto" w:fill="auto"/>
              <w:rPr>
                <w:rStyle w:val="normaltextrun"/>
              </w:rPr>
            </w:pPr>
          </w:p>
        </w:tc>
      </w:tr>
    </w:tbl>
    <w:p w14:paraId="52CDDB0B" w14:textId="77777777" w:rsidR="0080681D" w:rsidRPr="00D51184" w:rsidDel="00E46A54" w:rsidRDefault="0080681D" w:rsidP="00D51184">
      <w:pPr>
        <w:pStyle w:val="Gutachten-Text"/>
        <w:rPr>
          <w:del w:id="133" w:author="Silvia Machura" w:date="2024-11-16T16:37:00Z"/>
          <w:rStyle w:val="normaltextrun"/>
        </w:rPr>
      </w:pPr>
    </w:p>
    <w:p w14:paraId="3CD2F2F2" w14:textId="77777777" w:rsidR="00E169B3" w:rsidRDefault="00E169B3" w:rsidP="005372F6">
      <w:pPr>
        <w:pStyle w:val="Gutachten-Text"/>
        <w:spacing w:line="276" w:lineRule="auto"/>
        <w:rPr>
          <w:rStyle w:val="normaltextrun"/>
        </w:rPr>
      </w:pPr>
    </w:p>
    <w:p w14:paraId="51FB2FE6" w14:textId="529E6C9A" w:rsidR="00E169B3" w:rsidRDefault="00E169B3" w:rsidP="00E169B3">
      <w:pPr>
        <w:pStyle w:val="Gutachten-3"/>
      </w:pPr>
      <w:bookmarkStart w:id="134" w:name="_Toc182667523"/>
      <w:r>
        <w:t xml:space="preserve">Critical legal </w:t>
      </w:r>
      <w:proofErr w:type="spellStart"/>
      <w:r>
        <w:t>studies</w:t>
      </w:r>
      <w:bookmarkEnd w:id="134"/>
      <w:proofErr w:type="spellEnd"/>
    </w:p>
    <w:p w14:paraId="21964986" w14:textId="2E7ACA9F" w:rsidR="00A73CD4" w:rsidRPr="00D51184" w:rsidRDefault="00866E72" w:rsidP="00D51184">
      <w:pPr>
        <w:pStyle w:val="Gutachten-Text"/>
      </w:pPr>
      <w:r w:rsidRPr="00D51184">
        <w:t xml:space="preserve">In diesem Abschnitt erhalten die Teilnehmenden einen Einblick in die </w:t>
      </w:r>
      <w:proofErr w:type="spellStart"/>
      <w:r w:rsidRPr="00D51184">
        <w:t>critical</w:t>
      </w:r>
      <w:proofErr w:type="spellEnd"/>
      <w:r w:rsidRPr="00D51184">
        <w:t xml:space="preserve"> legal </w:t>
      </w:r>
      <w:proofErr w:type="spellStart"/>
      <w:r w:rsidRPr="00D51184">
        <w:t>studies</w:t>
      </w:r>
      <w:proofErr w:type="spellEnd"/>
      <w:r w:rsidR="00A735E3" w:rsidRPr="00D51184">
        <w:t xml:space="preserve">, diese wissenschaftliche Strömung entstand in den 1970er Jahren in den USA. Im Zusammenhang mit den </w:t>
      </w:r>
      <w:proofErr w:type="spellStart"/>
      <w:r w:rsidR="00A735E3" w:rsidRPr="00D51184">
        <w:t>critical</w:t>
      </w:r>
      <w:proofErr w:type="spellEnd"/>
      <w:r w:rsidR="00A735E3" w:rsidRPr="00D51184">
        <w:t xml:space="preserve"> legal </w:t>
      </w:r>
      <w:proofErr w:type="spellStart"/>
      <w:r w:rsidR="00A735E3" w:rsidRPr="00D51184">
        <w:t>studies</w:t>
      </w:r>
      <w:proofErr w:type="spellEnd"/>
      <w:r w:rsidR="00A735E3" w:rsidRPr="00D51184">
        <w:t xml:space="preserve"> sind die postmoderne und dekonstruktivistische Rechtskritik sowie die feministische, queere, antirassistische und postkoloniale Rechtswissenschaft zu nennen. </w:t>
      </w:r>
      <w:r w:rsidR="001800C8" w:rsidRPr="00D51184">
        <w:t xml:space="preserve">Für unseren Workshop betrachten wir die zwei letzteren Strömungen genauer. </w:t>
      </w:r>
      <w:r w:rsidR="00A735E3" w:rsidRPr="00D51184">
        <w:t xml:space="preserve">Forschungsgegenstand sind die verschiedenen Faktoren, die schließlich zu einem Gesetz führen. Recht als „Samthandschuh“ der Macht (Catherine </w:t>
      </w:r>
      <w:r w:rsidR="00A735E3" w:rsidRPr="00D51184">
        <w:lastRenderedPageBreak/>
        <w:t xml:space="preserve">MacKinnon) wird instrumentell eingeordnet, als unmittelbar zusammenhängend mit Macht und Herrschaft und als Ausdruck gesellschaftlicher hegemonialer Verhältnisse. Für wen wirkt formales Recht und ist „saubere Subsumtion“ nur ein Vorwand, um eigene Interessen durchzusetzen? </w:t>
      </w:r>
      <w:r w:rsidRPr="00D51184">
        <w:t xml:space="preserve"> </w:t>
      </w:r>
      <w:r w:rsidR="001800C8" w:rsidRPr="00D51184">
        <w:t>Wir</w:t>
      </w:r>
      <w:r w:rsidRPr="00D51184">
        <w:t xml:space="preserve"> betrachten die Geschichte der </w:t>
      </w:r>
      <w:proofErr w:type="spellStart"/>
      <w:r w:rsidRPr="00D51184">
        <w:t>critical</w:t>
      </w:r>
      <w:proofErr w:type="spellEnd"/>
      <w:r w:rsidRPr="00D51184">
        <w:t xml:space="preserve"> legal </w:t>
      </w:r>
      <w:proofErr w:type="spellStart"/>
      <w:r w:rsidRPr="00D51184">
        <w:t>studies</w:t>
      </w:r>
      <w:proofErr w:type="spellEnd"/>
      <w:r w:rsidRPr="00D51184">
        <w:t xml:space="preserve"> und diskutieren Kritikpunkte. </w:t>
      </w:r>
      <w:r w:rsidR="001800C8" w:rsidRPr="00D51184">
        <w:t xml:space="preserve">Weiterhin diskutieren wir rechtliche Sachverhalte, die wir durch die Lupe der kritischen Theorien einordnen. </w:t>
      </w:r>
      <w:r w:rsidRPr="00D51184">
        <w:t xml:space="preserve">Zuletzt betrachten wir die Rezeption der </w:t>
      </w:r>
      <w:proofErr w:type="spellStart"/>
      <w:r w:rsidRPr="00D51184">
        <w:t>studies</w:t>
      </w:r>
      <w:proofErr w:type="spellEnd"/>
      <w:r w:rsidRPr="00D51184">
        <w:t xml:space="preserve"> und gängige Vorwürfe</w:t>
      </w:r>
      <w:r w:rsidR="001800C8" w:rsidRPr="00D51184">
        <w:t xml:space="preserve"> an dieser</w:t>
      </w:r>
      <w:r w:rsidRPr="00D51184">
        <w:t xml:space="preserve">, diese geben uns gemeinsam Aufschluss um eine generelle Bereitschaft der Rechtswissenschaft sich mit dem Thema Rassismus auseinanderzusetzen. </w:t>
      </w:r>
    </w:p>
    <w:p w14:paraId="543433DD" w14:textId="511F59E4" w:rsidR="00AA473F" w:rsidRDefault="00AA473F" w:rsidP="00AA473F">
      <w:pPr>
        <w:pStyle w:val="Gutachten-3"/>
      </w:pPr>
      <w:bookmarkStart w:id="135" w:name="_Toc182667524"/>
      <w:r>
        <w:t>Lösungsansätze für ein gerechteres Recht? postkategoriales Recht</w:t>
      </w:r>
      <w:bookmarkEnd w:id="135"/>
    </w:p>
    <w:p w14:paraId="71B6991F" w14:textId="77777777" w:rsidR="00AA473F" w:rsidRPr="00D51184" w:rsidRDefault="00AA473F" w:rsidP="00AA473F">
      <w:pPr>
        <w:pStyle w:val="Gutachten-Text"/>
      </w:pPr>
      <w:r w:rsidRPr="00D51184">
        <w:t xml:space="preserve">Im Anschluss an die </w:t>
      </w:r>
      <w:proofErr w:type="spellStart"/>
      <w:r w:rsidRPr="00D51184">
        <w:t>critical</w:t>
      </w:r>
      <w:proofErr w:type="spellEnd"/>
      <w:r w:rsidRPr="00D51184">
        <w:t xml:space="preserve"> legal </w:t>
      </w:r>
      <w:proofErr w:type="spellStart"/>
      <w:r w:rsidRPr="00D51184">
        <w:t>studies</w:t>
      </w:r>
      <w:proofErr w:type="spellEnd"/>
      <w:r w:rsidRPr="00D51184">
        <w:t xml:space="preserve"> beschäftigen wir uns mit der Frage nach einem „gerechteren“ Recht. Dazu betrachten wir Ansätze zu einem postkategorialen Antidiskriminierungsrecht, den Abbau von Hürden der Rechtsmobilisierung und Hinterfragen die Rechtsfigur des „besonnen Durchschnittsmenschen“. Welche Rolle spielt Empirie und wie kann Recht in der Wissenschaft und der Rechtspraxis seinem universellen Auftrag gerecht werden? Wir diskutieren Vor- und Nachteile verschiedener kritischer und rechtssozioligscher „Lösungsansätze“.</w:t>
      </w:r>
    </w:p>
    <w:p w14:paraId="5F5B7F6C" w14:textId="77777777" w:rsidR="00AA473F" w:rsidRPr="00E83392" w:rsidRDefault="00AA473F" w:rsidP="00AA473F">
      <w:pPr>
        <w:pStyle w:val="Gutachten-Text"/>
        <w:rPr>
          <w:color w:val="FF0000"/>
          <w:lang w:eastAsia="en-US"/>
        </w:rPr>
      </w:pPr>
    </w:p>
    <w:p w14:paraId="30D2B688" w14:textId="733DE353" w:rsidR="001D1988" w:rsidRPr="00E46A54" w:rsidRDefault="0079468A" w:rsidP="005372F6">
      <w:pPr>
        <w:pStyle w:val="Gutachten-2"/>
        <w:spacing w:line="276" w:lineRule="auto"/>
        <w:ind w:hanging="283"/>
        <w:rPr>
          <w:color w:val="000000" w:themeColor="text1"/>
        </w:rPr>
      </w:pPr>
      <w:bookmarkStart w:id="136" w:name="_Toc182667525"/>
      <w:r w:rsidRPr="00E46A54">
        <w:rPr>
          <w:color w:val="000000" w:themeColor="text1"/>
        </w:rPr>
        <w:t xml:space="preserve">Diskussion: </w:t>
      </w:r>
      <w:r w:rsidR="00E169B3" w:rsidRPr="00E46A54">
        <w:rPr>
          <w:color w:val="000000" w:themeColor="text1"/>
        </w:rPr>
        <w:t>Die rechtliche Reaktion</w:t>
      </w:r>
      <w:r w:rsidR="00E46A54">
        <w:rPr>
          <w:color w:val="000000" w:themeColor="text1"/>
        </w:rPr>
        <w:t xml:space="preserve"> </w:t>
      </w:r>
      <w:r w:rsidR="00787A82" w:rsidRPr="00E46A54">
        <w:rPr>
          <w:color w:val="000000" w:themeColor="text1"/>
        </w:rPr>
        <w:t>=</w:t>
      </w:r>
      <w:r w:rsidR="001D1988" w:rsidRPr="00E46A54">
        <w:rPr>
          <w:color w:val="000000" w:themeColor="text1"/>
        </w:rPr>
        <w:t xml:space="preserve"> </w:t>
      </w:r>
      <w:r w:rsidR="00787A82" w:rsidRPr="00E46A54">
        <w:rPr>
          <w:color w:val="000000" w:themeColor="text1"/>
        </w:rPr>
        <w:t>D</w:t>
      </w:r>
      <w:r w:rsidR="001D1988" w:rsidRPr="00E46A54">
        <w:rPr>
          <w:color w:val="000000" w:themeColor="text1"/>
        </w:rPr>
        <w:t>ie „Lösung“ des Problems?</w:t>
      </w:r>
      <w:bookmarkEnd w:id="136"/>
    </w:p>
    <w:p w14:paraId="03FE2D01" w14:textId="735C9A33" w:rsidR="001D1988" w:rsidRPr="00E46A54" w:rsidRDefault="001D1988" w:rsidP="00D51184">
      <w:pPr>
        <w:pStyle w:val="Gutachten-Text"/>
        <w:rPr>
          <w:color w:val="000000" w:themeColor="text1"/>
        </w:rPr>
      </w:pPr>
      <w:r w:rsidRPr="00E46A54">
        <w:rPr>
          <w:color w:val="000000" w:themeColor="text1"/>
        </w:rPr>
        <w:t xml:space="preserve">Wie reagiert das Recht (bisher) darauf? Frage an die Teilnehmenden: hat das Recht eine Pflicht zu </w:t>
      </w:r>
      <w:commentRangeStart w:id="137"/>
      <w:commentRangeStart w:id="138"/>
      <w:commentRangeStart w:id="139"/>
      <w:r w:rsidRPr="00E46A54">
        <w:rPr>
          <w:color w:val="000000" w:themeColor="text1"/>
        </w:rPr>
        <w:t>reagieren</w:t>
      </w:r>
      <w:commentRangeEnd w:id="137"/>
      <w:r w:rsidR="0079468A" w:rsidRPr="00E46A54">
        <w:rPr>
          <w:rStyle w:val="Kommentarzeichen"/>
          <w:rFonts w:asciiTheme="minorHAnsi" w:hAnsiTheme="minorHAnsi" w:cstheme="minorBidi"/>
          <w:color w:val="000000" w:themeColor="text1"/>
          <w:lang w:eastAsia="en-US"/>
        </w:rPr>
        <w:commentReference w:id="137"/>
      </w:r>
      <w:commentRangeEnd w:id="138"/>
      <w:r w:rsidR="00146330" w:rsidRPr="00E46A54">
        <w:rPr>
          <w:rStyle w:val="Kommentarzeichen"/>
          <w:rFonts w:asciiTheme="minorHAnsi" w:hAnsiTheme="minorHAnsi" w:cstheme="minorBidi"/>
          <w:color w:val="000000" w:themeColor="text1"/>
          <w:lang w:eastAsia="en-US"/>
        </w:rPr>
        <w:commentReference w:id="138"/>
      </w:r>
      <w:commentRangeEnd w:id="139"/>
      <w:r w:rsidR="00E83392" w:rsidRPr="00E46A54">
        <w:rPr>
          <w:rStyle w:val="Kommentarzeichen"/>
          <w:rFonts w:asciiTheme="minorHAnsi" w:hAnsiTheme="minorHAnsi" w:cstheme="minorBidi"/>
          <w:color w:val="000000" w:themeColor="text1"/>
          <w:lang w:eastAsia="en-US"/>
        </w:rPr>
        <w:commentReference w:id="139"/>
      </w:r>
      <w:r w:rsidRPr="00E46A54">
        <w:rPr>
          <w:color w:val="000000" w:themeColor="text1"/>
        </w:rPr>
        <w:t xml:space="preserve">, gibt es dafür eine ausreichende Grundlage bisher (Grundrechte, Grundrechte Charte, </w:t>
      </w:r>
      <w:proofErr w:type="spellStart"/>
      <w:r w:rsidRPr="00E46A54">
        <w:rPr>
          <w:color w:val="000000" w:themeColor="text1"/>
        </w:rPr>
        <w:t>etc</w:t>
      </w:r>
      <w:proofErr w:type="spellEnd"/>
      <w:r w:rsidRPr="00E46A54">
        <w:rPr>
          <w:color w:val="000000" w:themeColor="text1"/>
        </w:rPr>
        <w:t xml:space="preserve">) oder bedarf es weiterer einfachgesetzlicher Ausformung? Oder ist es Aufgabe der politischen </w:t>
      </w:r>
      <w:proofErr w:type="spellStart"/>
      <w:proofErr w:type="gramStart"/>
      <w:r w:rsidRPr="00E46A54">
        <w:rPr>
          <w:color w:val="000000" w:themeColor="text1"/>
        </w:rPr>
        <w:t>Akteur</w:t>
      </w:r>
      <w:r w:rsidR="00E46A54" w:rsidRPr="00E46A54">
        <w:rPr>
          <w:color w:val="000000" w:themeColor="text1"/>
        </w:rPr>
        <w:t>:innen</w:t>
      </w:r>
      <w:proofErr w:type="spellEnd"/>
      <w:proofErr w:type="gramEnd"/>
      <w:r w:rsidRPr="00E46A54">
        <w:rPr>
          <w:color w:val="000000" w:themeColor="text1"/>
        </w:rPr>
        <w:t>?</w:t>
      </w:r>
    </w:p>
    <w:p w14:paraId="046AA361" w14:textId="0A9B24AD" w:rsidR="001D1988" w:rsidRPr="00E46A54" w:rsidRDefault="001D1988" w:rsidP="00E46A54">
      <w:pPr>
        <w:pStyle w:val="Gutachten-Text"/>
        <w:rPr>
          <w:color w:val="000000" w:themeColor="text1"/>
        </w:rPr>
      </w:pPr>
      <w:r w:rsidRPr="00E46A54">
        <w:rPr>
          <w:color w:val="000000" w:themeColor="text1"/>
        </w:rPr>
        <w:t>Wir betrachten das Antidiskriminierungsrecht im Mehrebensystem und fragen uns</w:t>
      </w:r>
      <w:r w:rsidR="00787A82" w:rsidRPr="00E46A54">
        <w:rPr>
          <w:color w:val="000000" w:themeColor="text1"/>
        </w:rPr>
        <w:t>: I</w:t>
      </w:r>
      <w:r w:rsidRPr="00E46A54">
        <w:rPr>
          <w:color w:val="000000" w:themeColor="text1"/>
        </w:rPr>
        <w:t>st dieser Schutz ausreichend?</w:t>
      </w:r>
      <w:del w:id="140" w:author="Silvia Machura" w:date="2024-11-16T16:37:00Z">
        <w:r w:rsidRPr="00E46A54" w:rsidDel="00E46A54">
          <w:rPr>
            <w:color w:val="000000" w:themeColor="text1"/>
          </w:rPr>
          <w:delText xml:space="preserve"> </w:delText>
        </w:r>
      </w:del>
    </w:p>
    <w:p w14:paraId="3986E856" w14:textId="3539CD1E" w:rsidR="00E159D0" w:rsidRDefault="009B0B8E" w:rsidP="005372F6">
      <w:pPr>
        <w:pStyle w:val="Gutachten-1"/>
        <w:spacing w:line="276" w:lineRule="auto"/>
      </w:pPr>
      <w:bookmarkStart w:id="141" w:name="_Toc182667526"/>
      <w:r>
        <w:t xml:space="preserve">Workshop Teil 2: </w:t>
      </w:r>
      <w:r w:rsidR="00E169B3">
        <w:t>Rassismus im Mehrebensystem und in den verschiedenen Rechtsgebieten</w:t>
      </w:r>
      <w:r w:rsidR="00ED0CE4">
        <w:t xml:space="preserve">: Wie reagiert Recht auf Rassismus </w:t>
      </w:r>
      <w:commentRangeStart w:id="142"/>
      <w:commentRangeStart w:id="143"/>
      <w:r w:rsidR="00ED0CE4">
        <w:t>konkret</w:t>
      </w:r>
      <w:commentRangeEnd w:id="142"/>
      <w:r w:rsidR="0079468A">
        <w:rPr>
          <w:rStyle w:val="Kommentarzeichen"/>
          <w:rFonts w:asciiTheme="minorHAnsi" w:hAnsiTheme="minorHAnsi"/>
          <w:b w:val="0"/>
          <w:bCs w:val="0"/>
          <w:color w:val="auto"/>
        </w:rPr>
        <w:commentReference w:id="142"/>
      </w:r>
      <w:commentRangeEnd w:id="143"/>
      <w:r w:rsidR="00146330">
        <w:rPr>
          <w:rStyle w:val="Kommentarzeichen"/>
          <w:rFonts w:asciiTheme="minorHAnsi" w:hAnsiTheme="minorHAnsi"/>
          <w:b w:val="0"/>
          <w:bCs w:val="0"/>
          <w:color w:val="auto"/>
        </w:rPr>
        <w:commentReference w:id="143"/>
      </w:r>
      <w:bookmarkEnd w:id="141"/>
    </w:p>
    <w:p w14:paraId="078BF114" w14:textId="02E62644" w:rsidR="00473BAC" w:rsidRDefault="00E83392" w:rsidP="00E46A54">
      <w:pPr>
        <w:pStyle w:val="Gutachten-2"/>
        <w:numPr>
          <w:ilvl w:val="0"/>
          <w:numId w:val="46"/>
        </w:numPr>
        <w:rPr>
          <w:rStyle w:val="normaltextrun"/>
        </w:rPr>
        <w:pPrChange w:id="144" w:author="Silvia Machura" w:date="2024-11-16T16:35:00Z">
          <w:pPr>
            <w:pStyle w:val="Gutachten-2"/>
          </w:pPr>
        </w:pPrChange>
      </w:pPr>
      <w:bookmarkStart w:id="145" w:name="_Toc182667527"/>
      <w:r w:rsidRPr="003F4AA1">
        <w:rPr>
          <w:rStyle w:val="normaltextrun"/>
        </w:rPr>
        <w:t xml:space="preserve">Einführung in die normativen </w:t>
      </w:r>
      <w:commentRangeStart w:id="146"/>
      <w:r w:rsidRPr="003F4AA1">
        <w:rPr>
          <w:rStyle w:val="normaltextrun"/>
        </w:rPr>
        <w:t>Grundlagen</w:t>
      </w:r>
      <w:commentRangeEnd w:id="146"/>
      <w:r w:rsidRPr="003F4AA1">
        <w:rPr>
          <w:rStyle w:val="Kommentarzeichen"/>
          <w:rFonts w:asciiTheme="minorHAnsi" w:hAnsiTheme="minorHAnsi"/>
        </w:rPr>
        <w:commentReference w:id="146"/>
      </w:r>
      <w:r w:rsidRPr="003F4AA1">
        <w:rPr>
          <w:rStyle w:val="normaltextrun"/>
        </w:rPr>
        <w:t xml:space="preserve">: </w:t>
      </w:r>
      <w:r w:rsidR="00787A82">
        <w:rPr>
          <w:rStyle w:val="normaltextrun"/>
        </w:rPr>
        <w:t>N</w:t>
      </w:r>
      <w:r w:rsidRPr="003F4AA1">
        <w:rPr>
          <w:rStyle w:val="normaltextrun"/>
        </w:rPr>
        <w:t>ationales Recht- Unionsrecht- Völkerrecht</w:t>
      </w:r>
      <w:bookmarkEnd w:id="145"/>
      <w:r w:rsidRPr="003F4AA1">
        <w:rPr>
          <w:rStyle w:val="normaltextrun"/>
        </w:rPr>
        <w:t xml:space="preserve"> </w:t>
      </w:r>
    </w:p>
    <w:p w14:paraId="1F89BA19" w14:textId="77777777" w:rsidR="007161F7" w:rsidRDefault="000D2080" w:rsidP="000D2080">
      <w:pPr>
        <w:pStyle w:val="Gutachten-Text"/>
        <w:rPr>
          <w:lang w:eastAsia="en-US"/>
        </w:rPr>
      </w:pPr>
      <w:r>
        <w:rPr>
          <w:lang w:eastAsia="en-US"/>
        </w:rPr>
        <w:t>Wie wird Recht gegen Rassismus normiert? Für die Teilnehmenden bietet sich an, im Vorhinein Rechtsnormen des deutschen und internationalen Rechts zu sammeln. Exemplarisch für den Workshop und die Fallanalyse sind folgende Rechtsgrundlagen.</w:t>
      </w:r>
    </w:p>
    <w:tbl>
      <w:tblPr>
        <w:tblStyle w:val="Tabellenraster"/>
        <w:tblW w:w="0" w:type="auto"/>
        <w:tblLook w:val="04A0" w:firstRow="1" w:lastRow="0" w:firstColumn="1" w:lastColumn="0" w:noHBand="0" w:noVBand="1"/>
      </w:tblPr>
      <w:tblGrid>
        <w:gridCol w:w="9622"/>
      </w:tblGrid>
      <w:tr w:rsidR="007161F7" w14:paraId="4C8E6AD9" w14:textId="77777777" w:rsidTr="007161F7">
        <w:tc>
          <w:tcPr>
            <w:tcW w:w="9622" w:type="dxa"/>
          </w:tcPr>
          <w:p w14:paraId="733D80E7" w14:textId="77777777" w:rsidR="007161F7" w:rsidRDefault="007161F7" w:rsidP="000D2080">
            <w:pPr>
              <w:pStyle w:val="Gutachten-Text"/>
              <w:shd w:val="clear" w:color="auto" w:fill="auto"/>
              <w:rPr>
                <w:lang w:eastAsia="en-US"/>
              </w:rPr>
            </w:pPr>
          </w:p>
          <w:p w14:paraId="310CD577" w14:textId="77777777" w:rsidR="007161F7" w:rsidRDefault="007161F7" w:rsidP="000D2080">
            <w:pPr>
              <w:pStyle w:val="Gutachten-Text"/>
              <w:shd w:val="clear" w:color="auto" w:fill="auto"/>
              <w:rPr>
                <w:lang w:eastAsia="en-US"/>
              </w:rPr>
            </w:pPr>
          </w:p>
          <w:p w14:paraId="08953BA0" w14:textId="77777777" w:rsidR="007161F7" w:rsidRDefault="007161F7" w:rsidP="000D2080">
            <w:pPr>
              <w:pStyle w:val="Gutachten-Text"/>
              <w:shd w:val="clear" w:color="auto" w:fill="auto"/>
              <w:rPr>
                <w:lang w:eastAsia="en-US"/>
              </w:rPr>
            </w:pPr>
          </w:p>
          <w:p w14:paraId="787FB13F" w14:textId="77777777" w:rsidR="001A67DB" w:rsidRDefault="001A67DB" w:rsidP="000D2080">
            <w:pPr>
              <w:pStyle w:val="Gutachten-Text"/>
              <w:shd w:val="clear" w:color="auto" w:fill="auto"/>
              <w:rPr>
                <w:lang w:eastAsia="en-US"/>
              </w:rPr>
            </w:pPr>
          </w:p>
          <w:p w14:paraId="640AADA0" w14:textId="77777777" w:rsidR="001A67DB" w:rsidRDefault="001A67DB" w:rsidP="000D2080">
            <w:pPr>
              <w:pStyle w:val="Gutachten-Text"/>
              <w:shd w:val="clear" w:color="auto" w:fill="auto"/>
              <w:rPr>
                <w:lang w:eastAsia="en-US"/>
              </w:rPr>
            </w:pPr>
          </w:p>
          <w:p w14:paraId="4D7597DC" w14:textId="77777777" w:rsidR="001A67DB" w:rsidRDefault="001A67DB" w:rsidP="000D2080">
            <w:pPr>
              <w:pStyle w:val="Gutachten-Text"/>
              <w:shd w:val="clear" w:color="auto" w:fill="auto"/>
              <w:rPr>
                <w:lang w:eastAsia="en-US"/>
              </w:rPr>
            </w:pPr>
          </w:p>
          <w:p w14:paraId="5F151308" w14:textId="77777777" w:rsidR="007161F7" w:rsidRDefault="007161F7" w:rsidP="000D2080">
            <w:pPr>
              <w:pStyle w:val="Gutachten-Text"/>
              <w:shd w:val="clear" w:color="auto" w:fill="auto"/>
              <w:rPr>
                <w:lang w:eastAsia="en-US"/>
              </w:rPr>
            </w:pPr>
          </w:p>
          <w:p w14:paraId="6A48A0E0" w14:textId="77777777" w:rsidR="007161F7" w:rsidRDefault="007161F7" w:rsidP="000D2080">
            <w:pPr>
              <w:pStyle w:val="Gutachten-Text"/>
              <w:shd w:val="clear" w:color="auto" w:fill="auto"/>
              <w:rPr>
                <w:lang w:eastAsia="en-US"/>
              </w:rPr>
            </w:pPr>
          </w:p>
          <w:p w14:paraId="2A85EB3F" w14:textId="77777777" w:rsidR="007161F7" w:rsidRDefault="007161F7" w:rsidP="000D2080">
            <w:pPr>
              <w:pStyle w:val="Gutachten-Text"/>
              <w:shd w:val="clear" w:color="auto" w:fill="auto"/>
              <w:rPr>
                <w:lang w:eastAsia="en-US"/>
              </w:rPr>
            </w:pPr>
          </w:p>
          <w:p w14:paraId="15ED52CE" w14:textId="77777777" w:rsidR="007161F7" w:rsidRDefault="007161F7" w:rsidP="000D2080">
            <w:pPr>
              <w:pStyle w:val="Gutachten-Text"/>
              <w:shd w:val="clear" w:color="auto" w:fill="auto"/>
              <w:rPr>
                <w:lang w:eastAsia="en-US"/>
              </w:rPr>
            </w:pPr>
          </w:p>
        </w:tc>
      </w:tr>
    </w:tbl>
    <w:p w14:paraId="7904AF4B" w14:textId="3A61FBCA" w:rsidR="000D2080" w:rsidDel="00E46A54" w:rsidRDefault="000D2080" w:rsidP="000D2080">
      <w:pPr>
        <w:pStyle w:val="Gutachten-Text"/>
        <w:rPr>
          <w:del w:id="147" w:author="Silvia Machura" w:date="2024-11-16T16:37:00Z"/>
          <w:lang w:eastAsia="en-US"/>
        </w:rPr>
      </w:pPr>
      <w:del w:id="148" w:author="Silvia Machura" w:date="2024-11-16T16:37:00Z">
        <w:r w:rsidDel="00E46A54">
          <w:rPr>
            <w:lang w:eastAsia="en-US"/>
          </w:rPr>
          <w:delText xml:space="preserve"> </w:delText>
        </w:r>
        <w:bookmarkStart w:id="149" w:name="_Toc182667528"/>
        <w:bookmarkEnd w:id="149"/>
      </w:del>
    </w:p>
    <w:p w14:paraId="22F9C701" w14:textId="4920590A" w:rsidR="000D2080" w:rsidRDefault="000D2080" w:rsidP="00E46A54">
      <w:pPr>
        <w:pStyle w:val="Gutachten-3"/>
        <w:numPr>
          <w:ilvl w:val="0"/>
          <w:numId w:val="47"/>
        </w:numPr>
        <w:pPrChange w:id="150" w:author="Silvia Machura" w:date="2024-11-16T16:36:00Z">
          <w:pPr>
            <w:pStyle w:val="Gutachten-3"/>
          </w:pPr>
        </w:pPrChange>
      </w:pPr>
      <w:bookmarkStart w:id="151" w:name="_Toc182667529"/>
      <w:commentRangeStart w:id="152"/>
      <w:commentRangeStart w:id="153"/>
      <w:r>
        <w:t>Deutsches Recht:</w:t>
      </w:r>
      <w:commentRangeEnd w:id="152"/>
      <w:r w:rsidR="00787A82">
        <w:rPr>
          <w:rStyle w:val="Kommentarzeichen"/>
          <w:rFonts w:asciiTheme="minorHAnsi" w:hAnsiTheme="minorHAnsi"/>
          <w:b w:val="0"/>
        </w:rPr>
        <w:commentReference w:id="152"/>
      </w:r>
      <w:commentRangeEnd w:id="153"/>
      <w:r w:rsidR="0080681D">
        <w:rPr>
          <w:rStyle w:val="Kommentarzeichen"/>
          <w:rFonts w:asciiTheme="minorHAnsi" w:hAnsiTheme="minorHAnsi"/>
          <w:b w:val="0"/>
        </w:rPr>
        <w:commentReference w:id="153"/>
      </w:r>
      <w:bookmarkEnd w:id="151"/>
    </w:p>
    <w:p w14:paraId="5B8C0077" w14:textId="007BE0B3" w:rsidR="000D2080" w:rsidRDefault="000D2080" w:rsidP="000D2080">
      <w:pPr>
        <w:pStyle w:val="Gutachten-Text"/>
        <w:rPr>
          <w:b/>
          <w:bCs/>
          <w:lang w:eastAsia="en-US"/>
        </w:rPr>
      </w:pPr>
      <w:r>
        <w:rPr>
          <w:b/>
          <w:bCs/>
          <w:lang w:eastAsia="en-US"/>
        </w:rPr>
        <w:t xml:space="preserve">Verfassungsrechtliche Normen: </w:t>
      </w:r>
    </w:p>
    <w:p w14:paraId="2AC21DCB" w14:textId="77777777" w:rsidR="000D2080" w:rsidRDefault="000D2080" w:rsidP="000D2080">
      <w:pPr>
        <w:pStyle w:val="Gutachten-Text"/>
        <w:numPr>
          <w:ilvl w:val="0"/>
          <w:numId w:val="40"/>
        </w:numPr>
        <w:rPr>
          <w:b/>
          <w:bCs/>
          <w:lang w:eastAsia="en-US"/>
        </w:rPr>
      </w:pPr>
      <w:r>
        <w:rPr>
          <w:b/>
          <w:bCs/>
          <w:lang w:eastAsia="en-US"/>
        </w:rPr>
        <w:t>Grundrechtekatalog:</w:t>
      </w:r>
    </w:p>
    <w:p w14:paraId="67C36681" w14:textId="77777777" w:rsidR="000D2080" w:rsidRPr="000D2080" w:rsidRDefault="000D2080" w:rsidP="000D2080">
      <w:pPr>
        <w:pStyle w:val="Gutachten-Text"/>
        <w:numPr>
          <w:ilvl w:val="1"/>
          <w:numId w:val="40"/>
        </w:numPr>
        <w:rPr>
          <w:lang w:eastAsia="en-US"/>
        </w:rPr>
      </w:pPr>
      <w:r w:rsidRPr="000D2080">
        <w:rPr>
          <w:lang w:eastAsia="en-US"/>
        </w:rPr>
        <w:t xml:space="preserve"> Artikel 1- Schutz der Menschenwürde, Menschenrechte, Grundrechtsbindung</w:t>
      </w:r>
    </w:p>
    <w:p w14:paraId="12684B6D" w14:textId="77777777" w:rsidR="000D2080" w:rsidRPr="000D2080" w:rsidRDefault="000D2080" w:rsidP="000D2080">
      <w:pPr>
        <w:pStyle w:val="Gutachten-Text"/>
        <w:ind w:left="1440"/>
        <w:rPr>
          <w:lang w:eastAsia="en-US"/>
        </w:rPr>
      </w:pPr>
      <w:r w:rsidRPr="000D2080">
        <w:rPr>
          <w:lang w:eastAsia="en-US"/>
        </w:rPr>
        <w:t xml:space="preserve"> (1) Die Würde des Menschen ist unantastbar. Sie zu achten und zu schützen ist Verpflichtung aller staatlichen Gewalt. </w:t>
      </w:r>
    </w:p>
    <w:p w14:paraId="2E0B3D5E" w14:textId="77777777" w:rsidR="000D2080" w:rsidRPr="000D2080" w:rsidRDefault="000D2080" w:rsidP="000D2080">
      <w:pPr>
        <w:pStyle w:val="Gutachten-Text"/>
        <w:ind w:left="1440"/>
        <w:rPr>
          <w:lang w:eastAsia="en-US"/>
        </w:rPr>
      </w:pPr>
      <w:r w:rsidRPr="000D2080">
        <w:rPr>
          <w:lang w:eastAsia="en-US"/>
        </w:rPr>
        <w:t xml:space="preserve">(3) Die nachfolgenden Grundrechte binden Gesetzgebung, vollziehende Gewalt und Rechtsprechung als unmittelbar geltendes Recht. </w:t>
      </w:r>
    </w:p>
    <w:p w14:paraId="65B3DD39" w14:textId="77777777" w:rsidR="000D2080" w:rsidRDefault="000D2080" w:rsidP="000D2080">
      <w:pPr>
        <w:pStyle w:val="Gutachten-Text"/>
        <w:ind w:left="1440"/>
        <w:rPr>
          <w:b/>
          <w:bCs/>
          <w:lang w:eastAsia="en-US"/>
        </w:rPr>
      </w:pPr>
    </w:p>
    <w:p w14:paraId="66C47E26" w14:textId="77777777" w:rsidR="000D2080" w:rsidRDefault="000D2080" w:rsidP="000D2080">
      <w:pPr>
        <w:pStyle w:val="Gutachten-Text"/>
        <w:numPr>
          <w:ilvl w:val="1"/>
          <w:numId w:val="40"/>
        </w:numPr>
        <w:rPr>
          <w:b/>
          <w:bCs/>
          <w:lang w:eastAsia="en-US"/>
        </w:rPr>
      </w:pPr>
      <w:r w:rsidRPr="000D2080">
        <w:rPr>
          <w:b/>
          <w:bCs/>
          <w:lang w:eastAsia="en-US"/>
        </w:rPr>
        <w:t>Artikel 2- Freie Entfaltung der Persönlichkeit, Recht auf Leben, körperliche Unversehrtheit, Freiheit der Person</w:t>
      </w:r>
    </w:p>
    <w:p w14:paraId="74FC16AC" w14:textId="77777777" w:rsidR="000D2080" w:rsidRPr="000D2080" w:rsidRDefault="000D2080" w:rsidP="000D2080">
      <w:pPr>
        <w:pStyle w:val="Gutachten-Text"/>
        <w:ind w:left="1440"/>
        <w:rPr>
          <w:lang w:eastAsia="en-US"/>
        </w:rPr>
      </w:pPr>
      <w:r w:rsidRPr="000D2080">
        <w:rPr>
          <w:lang w:eastAsia="en-US"/>
        </w:rPr>
        <w:t xml:space="preserve"> (1) Jeder hat das Recht auf die freie Entfaltung seiner Persönlichkeit, soweit er nicht die Rechte anderer verletzt und nicht gegen die verfassungsmäßige Ordnung oder das Sittengesetz verstößt. </w:t>
      </w:r>
    </w:p>
    <w:p w14:paraId="16376EDE" w14:textId="77777777" w:rsidR="000D2080" w:rsidRPr="000D2080" w:rsidRDefault="000D2080" w:rsidP="000D2080">
      <w:pPr>
        <w:pStyle w:val="Gutachten-Text"/>
        <w:ind w:left="1440"/>
        <w:rPr>
          <w:lang w:eastAsia="en-US"/>
        </w:rPr>
      </w:pPr>
      <w:r w:rsidRPr="000D2080">
        <w:rPr>
          <w:lang w:eastAsia="en-US"/>
        </w:rPr>
        <w:t>(2) Jeder hat das Recht auf Leben und körperliche Unversehrtheit. Die Freiheit der Person ist unverletzlich. In diese Rechte darf nur auf Grund eines Gesetzes eingegriffen werden.</w:t>
      </w:r>
    </w:p>
    <w:p w14:paraId="433F3128" w14:textId="77777777" w:rsidR="000D2080" w:rsidRDefault="000D2080" w:rsidP="000D2080">
      <w:pPr>
        <w:pStyle w:val="Gutachten-Text"/>
        <w:numPr>
          <w:ilvl w:val="1"/>
          <w:numId w:val="40"/>
        </w:numPr>
        <w:rPr>
          <w:b/>
          <w:bCs/>
          <w:lang w:eastAsia="en-US"/>
        </w:rPr>
      </w:pPr>
      <w:r w:rsidRPr="000D2080">
        <w:rPr>
          <w:b/>
          <w:bCs/>
          <w:lang w:eastAsia="en-US"/>
        </w:rPr>
        <w:t xml:space="preserve">Artikel 3- Gleichheit vor dem Gesetz </w:t>
      </w:r>
    </w:p>
    <w:p w14:paraId="40B9B494" w14:textId="77777777" w:rsidR="000D2080" w:rsidRPr="000D2080" w:rsidRDefault="000D2080" w:rsidP="000D2080">
      <w:pPr>
        <w:pStyle w:val="Gutachten-Text"/>
        <w:ind w:left="1440"/>
        <w:rPr>
          <w:lang w:eastAsia="en-US"/>
        </w:rPr>
      </w:pPr>
      <w:r w:rsidRPr="000D2080">
        <w:rPr>
          <w:lang w:eastAsia="en-US"/>
        </w:rPr>
        <w:lastRenderedPageBreak/>
        <w:t>(1) Alle Menschen sind vor dem Gesetz gleich.</w:t>
      </w:r>
    </w:p>
    <w:p w14:paraId="2EC5EB31" w14:textId="77777777" w:rsidR="000D2080" w:rsidRPr="000D2080" w:rsidRDefault="000D2080" w:rsidP="000D2080">
      <w:pPr>
        <w:pStyle w:val="Gutachten-Text"/>
        <w:ind w:left="1440"/>
        <w:rPr>
          <w:lang w:eastAsia="en-US"/>
        </w:rPr>
      </w:pPr>
      <w:r w:rsidRPr="000D2080">
        <w:rPr>
          <w:lang w:eastAsia="en-US"/>
        </w:rPr>
        <w:t xml:space="preserve">(3) Niemand darf wegen seines Geschlechtes, seiner Abstammung, seiner Rasse, seiner Sprache, seiner Heimat und Herkunft, seines Glaubens, seiner religiösen oder politischen Anschauungen benachteiligt oder bevorzugt werden. Niemand darf wegen seiner Behinderung benachteiligt werden. </w:t>
      </w:r>
    </w:p>
    <w:p w14:paraId="350F52E3" w14:textId="77777777" w:rsidR="000D2080" w:rsidRDefault="000D2080" w:rsidP="000D2080">
      <w:pPr>
        <w:pStyle w:val="Gutachten-Text"/>
        <w:numPr>
          <w:ilvl w:val="1"/>
          <w:numId w:val="40"/>
        </w:numPr>
        <w:rPr>
          <w:b/>
          <w:bCs/>
          <w:lang w:eastAsia="en-US"/>
        </w:rPr>
      </w:pPr>
      <w:r w:rsidRPr="000D2080">
        <w:rPr>
          <w:b/>
          <w:bCs/>
          <w:lang w:eastAsia="en-US"/>
        </w:rPr>
        <w:t xml:space="preserve">Artikel 4- Glaubens-, Gewissens- und Bekenntnisfreiheit, Kriegsdienstverweigerung </w:t>
      </w:r>
    </w:p>
    <w:p w14:paraId="16820B90" w14:textId="77777777" w:rsidR="000D2080" w:rsidRPr="000D2080" w:rsidRDefault="000D2080" w:rsidP="000D2080">
      <w:pPr>
        <w:pStyle w:val="Gutachten-Text"/>
        <w:ind w:left="1440"/>
        <w:rPr>
          <w:lang w:eastAsia="en-US"/>
        </w:rPr>
      </w:pPr>
      <w:r w:rsidRPr="000D2080">
        <w:rPr>
          <w:lang w:eastAsia="en-US"/>
        </w:rPr>
        <w:t>(1) Die Freiheit des Glaubens, des Gewissens und die Freiheit des religiösen und weltanschaulichen Bekenntnisses sind unverletzlich.</w:t>
      </w:r>
    </w:p>
    <w:p w14:paraId="4B255E7E" w14:textId="27EBA768" w:rsidR="000D2080" w:rsidRDefault="000D2080" w:rsidP="000D2080">
      <w:pPr>
        <w:pStyle w:val="Gutachten-Text"/>
        <w:ind w:left="1440"/>
        <w:rPr>
          <w:lang w:eastAsia="en-US"/>
        </w:rPr>
      </w:pPr>
      <w:r w:rsidRPr="000D2080">
        <w:rPr>
          <w:lang w:eastAsia="en-US"/>
        </w:rPr>
        <w:t xml:space="preserve"> (2) Die ungestörte Religionsausübung wird gewährleistet.</w:t>
      </w:r>
    </w:p>
    <w:p w14:paraId="0C6C478D" w14:textId="231E368D" w:rsidR="00E70344" w:rsidRDefault="00E70344" w:rsidP="00E70344">
      <w:pPr>
        <w:pStyle w:val="Gutachten-Text"/>
        <w:numPr>
          <w:ilvl w:val="1"/>
          <w:numId w:val="40"/>
        </w:numPr>
        <w:rPr>
          <w:lang w:eastAsia="en-US"/>
        </w:rPr>
      </w:pPr>
      <w:r w:rsidRPr="00E70344">
        <w:rPr>
          <w:b/>
          <w:bCs/>
          <w:lang w:eastAsia="en-US"/>
        </w:rPr>
        <w:t>Artikel 16a- Asylrecht</w:t>
      </w:r>
      <w:r w:rsidRPr="00E70344">
        <w:rPr>
          <w:lang w:eastAsia="en-US"/>
        </w:rPr>
        <w:t xml:space="preserve"> </w:t>
      </w:r>
    </w:p>
    <w:p w14:paraId="28407A87" w14:textId="77777777" w:rsidR="00E70344" w:rsidRDefault="00E70344" w:rsidP="00E70344">
      <w:pPr>
        <w:pStyle w:val="Gutachten-Text"/>
        <w:ind w:left="1440"/>
        <w:rPr>
          <w:lang w:eastAsia="en-US"/>
        </w:rPr>
      </w:pPr>
      <w:r w:rsidRPr="00E70344">
        <w:rPr>
          <w:lang w:eastAsia="en-US"/>
        </w:rPr>
        <w:t>(1) Politisch Verfolgte genießen Asylrecht.</w:t>
      </w:r>
    </w:p>
    <w:p w14:paraId="75BBA221" w14:textId="77777777" w:rsidR="00E70344" w:rsidRDefault="00E70344" w:rsidP="00E70344">
      <w:pPr>
        <w:pStyle w:val="Gutachten-Text"/>
        <w:ind w:left="1440"/>
        <w:rPr>
          <w:lang w:eastAsia="en-US"/>
        </w:rPr>
      </w:pPr>
      <w:r w:rsidRPr="00E70344">
        <w:rPr>
          <w:lang w:eastAsia="en-US"/>
        </w:rPr>
        <w:t xml:space="preserve"> (2) Auf Absatz 1 kann sich nicht berufen, wer aus einem Mitgliedstaat der Europäischen Gemeinschaften oder aus einem anderen Drittstaat einreist, in dem die Anwendung des Abkommens über die Rechtsstellung der Flüchtlinge und der Konvention zum Schutze der Menschenrechte und Grundfreiheiten sichergestellt ist. Die Staaten außerhalb der Europäischen Gemeinschaften, auf die die Voraussetzungen des Satzes 1 zutreffen, werden</w:t>
      </w:r>
      <w:r>
        <w:rPr>
          <w:lang w:eastAsia="en-US"/>
        </w:rPr>
        <w:t xml:space="preserve"> </w:t>
      </w:r>
      <w:r w:rsidRPr="00E70344">
        <w:rPr>
          <w:lang w:eastAsia="en-US"/>
        </w:rPr>
        <w:t>durch</w:t>
      </w:r>
      <w:r>
        <w:rPr>
          <w:lang w:eastAsia="en-US"/>
        </w:rPr>
        <w:t xml:space="preserve"> </w:t>
      </w:r>
      <w:r w:rsidRPr="00E70344">
        <w:rPr>
          <w:lang w:eastAsia="en-US"/>
        </w:rPr>
        <w:t>Gesetz, das der</w:t>
      </w:r>
      <w:r>
        <w:rPr>
          <w:lang w:eastAsia="en-US"/>
        </w:rPr>
        <w:t xml:space="preserve"> </w:t>
      </w:r>
      <w:r w:rsidRPr="00E70344">
        <w:rPr>
          <w:lang w:eastAsia="en-US"/>
        </w:rPr>
        <w:t>Zustimmung</w:t>
      </w:r>
      <w:r>
        <w:rPr>
          <w:lang w:eastAsia="en-US"/>
        </w:rPr>
        <w:t xml:space="preserve"> </w:t>
      </w:r>
      <w:r w:rsidRPr="00E70344">
        <w:rPr>
          <w:lang w:eastAsia="en-US"/>
        </w:rPr>
        <w:t>des</w:t>
      </w:r>
      <w:r>
        <w:rPr>
          <w:lang w:eastAsia="en-US"/>
        </w:rPr>
        <w:t xml:space="preserve"> </w:t>
      </w:r>
      <w:r w:rsidRPr="00E70344">
        <w:rPr>
          <w:lang w:eastAsia="en-US"/>
        </w:rPr>
        <w:t>Bundesrates</w:t>
      </w:r>
      <w:r>
        <w:rPr>
          <w:lang w:eastAsia="en-US"/>
        </w:rPr>
        <w:t xml:space="preserve"> </w:t>
      </w:r>
      <w:r w:rsidRPr="00E70344">
        <w:rPr>
          <w:lang w:eastAsia="en-US"/>
        </w:rPr>
        <w:t>bedarf, bestimmt. In den Fällen des Satzes 1 können aufenthaltsbeendende Maßnahmen unabhängig von einem hiergegen eingelegten Rechtsbehelf vollzogen werden.</w:t>
      </w:r>
    </w:p>
    <w:p w14:paraId="0E17BB64" w14:textId="0CA8721A" w:rsidR="00E70344" w:rsidDel="00E46A54" w:rsidRDefault="00E70344" w:rsidP="00E70344">
      <w:pPr>
        <w:pStyle w:val="Gutachten-Text"/>
        <w:ind w:left="1440"/>
        <w:rPr>
          <w:del w:id="154" w:author="Silvia Machura" w:date="2024-11-16T16:36:00Z"/>
          <w:lang w:eastAsia="en-US"/>
        </w:rPr>
      </w:pPr>
      <w:r w:rsidRPr="00E70344">
        <w:rPr>
          <w:lang w:eastAsia="en-US"/>
        </w:rPr>
        <w:t xml:space="preserve"> (3) Durch Gesetz, das der Zustimmung des Bundesrates bedarf, können Staaten bestimmt werden, bei denen auf Grund der Rechtslage, der Rechtsanwendung und der allgemeinen politischen Verhältnisse gewährleistet erscheint, d</w:t>
      </w:r>
      <w:r>
        <w:rPr>
          <w:lang w:eastAsia="en-US"/>
        </w:rPr>
        <w:t>ass</w:t>
      </w:r>
      <w:r w:rsidRPr="00E70344">
        <w:rPr>
          <w:lang w:eastAsia="en-US"/>
        </w:rPr>
        <w:t xml:space="preserve"> dort weder politische Verfolgung noch unmenschliche oder erniedrigende Bestrafung oder Behandlung</w:t>
      </w:r>
      <w:r>
        <w:rPr>
          <w:lang w:eastAsia="en-US"/>
        </w:rPr>
        <w:t xml:space="preserve"> </w:t>
      </w:r>
      <w:r w:rsidRPr="00E70344">
        <w:rPr>
          <w:lang w:eastAsia="en-US"/>
        </w:rPr>
        <w:t>stattfindet. Es wird vermutet, da</w:t>
      </w:r>
      <w:r>
        <w:rPr>
          <w:lang w:eastAsia="en-US"/>
        </w:rPr>
        <w:t xml:space="preserve">ss </w:t>
      </w:r>
      <w:r w:rsidRPr="00E70344">
        <w:rPr>
          <w:lang w:eastAsia="en-US"/>
        </w:rPr>
        <w:t>ein</w:t>
      </w:r>
      <w:r>
        <w:rPr>
          <w:lang w:eastAsia="en-US"/>
        </w:rPr>
        <w:t xml:space="preserve"> </w:t>
      </w:r>
      <w:r w:rsidRPr="00E70344">
        <w:rPr>
          <w:lang w:eastAsia="en-US"/>
        </w:rPr>
        <w:t>Ausländerauseinemsolchen</w:t>
      </w:r>
      <w:r>
        <w:rPr>
          <w:lang w:eastAsia="en-US"/>
        </w:rPr>
        <w:t xml:space="preserve"> </w:t>
      </w:r>
      <w:r w:rsidRPr="00E70344">
        <w:rPr>
          <w:lang w:eastAsia="en-US"/>
        </w:rPr>
        <w:t>Staat</w:t>
      </w:r>
      <w:r>
        <w:rPr>
          <w:lang w:eastAsia="en-US"/>
        </w:rPr>
        <w:t xml:space="preserve"> </w:t>
      </w:r>
      <w:r w:rsidRPr="00E70344">
        <w:rPr>
          <w:lang w:eastAsia="en-US"/>
        </w:rPr>
        <w:t>nicht</w:t>
      </w:r>
      <w:r>
        <w:rPr>
          <w:lang w:eastAsia="en-US"/>
        </w:rPr>
        <w:t xml:space="preserve"> </w:t>
      </w:r>
      <w:r w:rsidRPr="00E70344">
        <w:rPr>
          <w:lang w:eastAsia="en-US"/>
        </w:rPr>
        <w:t>verfolgt</w:t>
      </w:r>
      <w:r>
        <w:rPr>
          <w:lang w:eastAsia="en-US"/>
        </w:rPr>
        <w:t xml:space="preserve"> </w:t>
      </w:r>
      <w:r w:rsidRPr="00E70344">
        <w:rPr>
          <w:lang w:eastAsia="en-US"/>
        </w:rPr>
        <w:t>wird,</w:t>
      </w:r>
      <w:r>
        <w:rPr>
          <w:lang w:eastAsia="en-US"/>
        </w:rPr>
        <w:t xml:space="preserve"> </w:t>
      </w:r>
      <w:r w:rsidRPr="00E70344">
        <w:rPr>
          <w:lang w:eastAsia="en-US"/>
        </w:rPr>
        <w:t>solange er nicht Tatsachen vorträgt, die die Annahme begründen, d</w:t>
      </w:r>
      <w:r>
        <w:rPr>
          <w:lang w:eastAsia="en-US"/>
        </w:rPr>
        <w:t>ass</w:t>
      </w:r>
      <w:r w:rsidRPr="00E70344">
        <w:rPr>
          <w:lang w:eastAsia="en-US"/>
        </w:rPr>
        <w:t xml:space="preserve"> er entgegen dieser Vermutung politisch verfolgt wird.</w:t>
      </w:r>
    </w:p>
    <w:p w14:paraId="43F60998" w14:textId="77777777" w:rsidR="00E70344" w:rsidRDefault="00E70344" w:rsidP="00E46A54">
      <w:pPr>
        <w:pStyle w:val="Gutachten-Text"/>
        <w:ind w:left="1440"/>
        <w:rPr>
          <w:lang w:eastAsia="en-US"/>
        </w:rPr>
      </w:pPr>
    </w:p>
    <w:p w14:paraId="7634BC16" w14:textId="5419AEE8" w:rsidR="00E70344" w:rsidRDefault="00E70344" w:rsidP="00E70344">
      <w:pPr>
        <w:pStyle w:val="Gutachten-Text"/>
        <w:rPr>
          <w:b/>
          <w:bCs/>
          <w:lang w:eastAsia="en-US"/>
        </w:rPr>
      </w:pPr>
      <w:r>
        <w:rPr>
          <w:b/>
          <w:bCs/>
          <w:lang w:eastAsia="en-US"/>
        </w:rPr>
        <w:t xml:space="preserve">Bundesrechtliche Normen: </w:t>
      </w:r>
    </w:p>
    <w:p w14:paraId="1922DD68" w14:textId="77777777" w:rsidR="00E70344" w:rsidRDefault="00E70344" w:rsidP="00E70344">
      <w:pPr>
        <w:pStyle w:val="Gutachten-Text"/>
        <w:numPr>
          <w:ilvl w:val="0"/>
          <w:numId w:val="40"/>
        </w:numPr>
        <w:rPr>
          <w:b/>
          <w:bCs/>
          <w:lang w:eastAsia="en-US"/>
        </w:rPr>
      </w:pPr>
      <w:r w:rsidRPr="00E70344">
        <w:rPr>
          <w:b/>
          <w:bCs/>
          <w:lang w:eastAsia="en-US"/>
        </w:rPr>
        <w:t xml:space="preserve">AGG-ALLGEMEINES GLEICHBEHANDLUNGSGESETZ </w:t>
      </w:r>
    </w:p>
    <w:p w14:paraId="6B6A5AD6" w14:textId="76A7A99D" w:rsidR="00E70344" w:rsidRPr="00E70344" w:rsidRDefault="00E70344" w:rsidP="00E70344">
      <w:pPr>
        <w:pStyle w:val="Gutachten-Text"/>
        <w:ind w:left="360"/>
        <w:rPr>
          <w:lang w:eastAsia="en-US"/>
        </w:rPr>
      </w:pPr>
      <w:r w:rsidRPr="00E70344">
        <w:rPr>
          <w:lang w:eastAsia="en-US"/>
        </w:rPr>
        <w:t>2006 (BGBl. I S. 1897), zuletzt durch Artikel 4 des Gesetzes vom 19. Dezember 2022 (BGBl. I S. 2510) geändert.</w:t>
      </w:r>
    </w:p>
    <w:p w14:paraId="0D1B967E" w14:textId="77777777" w:rsidR="00E70344" w:rsidRDefault="00E70344" w:rsidP="00E70344">
      <w:pPr>
        <w:pStyle w:val="Gutachten-Text"/>
        <w:numPr>
          <w:ilvl w:val="1"/>
          <w:numId w:val="40"/>
        </w:numPr>
        <w:rPr>
          <w:b/>
          <w:bCs/>
          <w:lang w:eastAsia="en-US"/>
        </w:rPr>
      </w:pPr>
      <w:r w:rsidRPr="00E70344">
        <w:rPr>
          <w:b/>
          <w:bCs/>
          <w:lang w:eastAsia="en-US"/>
        </w:rPr>
        <w:t xml:space="preserve">Abschnitt 1 Allgemeiner Teil </w:t>
      </w:r>
    </w:p>
    <w:p w14:paraId="11EB6460" w14:textId="77777777" w:rsidR="00E70344" w:rsidRDefault="00E70344" w:rsidP="00E70344">
      <w:pPr>
        <w:pStyle w:val="Gutachten-Text"/>
        <w:numPr>
          <w:ilvl w:val="1"/>
          <w:numId w:val="40"/>
        </w:numPr>
        <w:rPr>
          <w:b/>
          <w:bCs/>
          <w:lang w:eastAsia="en-US"/>
        </w:rPr>
      </w:pPr>
      <w:r w:rsidRPr="00E70344">
        <w:rPr>
          <w:b/>
          <w:bCs/>
          <w:lang w:eastAsia="en-US"/>
        </w:rPr>
        <w:t>§ 1</w:t>
      </w:r>
      <w:r>
        <w:rPr>
          <w:b/>
          <w:bCs/>
          <w:lang w:eastAsia="en-US"/>
        </w:rPr>
        <w:t xml:space="preserve"> </w:t>
      </w:r>
      <w:r w:rsidRPr="00E70344">
        <w:rPr>
          <w:b/>
          <w:bCs/>
          <w:lang w:eastAsia="en-US"/>
        </w:rPr>
        <w:t>Ziel des Gesetzes</w:t>
      </w:r>
    </w:p>
    <w:p w14:paraId="711FA1C0" w14:textId="77777777" w:rsidR="00E70344" w:rsidRDefault="00E70344" w:rsidP="00E70344">
      <w:pPr>
        <w:pStyle w:val="Gutachten-Text"/>
        <w:ind w:left="1440"/>
        <w:rPr>
          <w:lang w:eastAsia="en-US"/>
        </w:rPr>
      </w:pPr>
      <w:r w:rsidRPr="00E70344">
        <w:rPr>
          <w:lang w:eastAsia="en-US"/>
        </w:rPr>
        <w:lastRenderedPageBreak/>
        <w:t xml:space="preserve"> Ziel des Gesetzes ist, Benachteiligungen aus Gründen der Rasse oder wegen der ethnischen Herkunft, des Geschlechts, der Religion oder Weltanschauung, einer Behinderung, des Alters oder der sexuellen Identität zu verhindern oder zu beseitigen.</w:t>
      </w:r>
    </w:p>
    <w:p w14:paraId="3732839F" w14:textId="77777777" w:rsidR="00E70344" w:rsidRDefault="00E70344" w:rsidP="00E70344">
      <w:pPr>
        <w:pStyle w:val="Gutachten-Text"/>
        <w:numPr>
          <w:ilvl w:val="1"/>
          <w:numId w:val="40"/>
        </w:numPr>
        <w:rPr>
          <w:b/>
          <w:bCs/>
          <w:lang w:eastAsia="en-US"/>
        </w:rPr>
      </w:pPr>
      <w:r w:rsidRPr="00E70344">
        <w:rPr>
          <w:b/>
          <w:bCs/>
          <w:lang w:eastAsia="en-US"/>
        </w:rPr>
        <w:t xml:space="preserve"> § 2</w:t>
      </w:r>
      <w:r>
        <w:rPr>
          <w:b/>
          <w:bCs/>
          <w:lang w:eastAsia="en-US"/>
        </w:rPr>
        <w:t xml:space="preserve"> </w:t>
      </w:r>
      <w:r w:rsidRPr="00E70344">
        <w:rPr>
          <w:b/>
          <w:bCs/>
          <w:lang w:eastAsia="en-US"/>
        </w:rPr>
        <w:t>Anwendungsbereich</w:t>
      </w:r>
    </w:p>
    <w:p w14:paraId="5E6A577C" w14:textId="30AB132E" w:rsidR="00E70344" w:rsidRPr="00E70344" w:rsidRDefault="00E70344" w:rsidP="00E70344">
      <w:pPr>
        <w:pStyle w:val="Gutachten-Text"/>
        <w:numPr>
          <w:ilvl w:val="0"/>
          <w:numId w:val="45"/>
        </w:numPr>
        <w:rPr>
          <w:lang w:eastAsia="en-US"/>
        </w:rPr>
      </w:pPr>
      <w:r w:rsidRPr="00E70344">
        <w:rPr>
          <w:lang w:eastAsia="en-US"/>
        </w:rPr>
        <w:t xml:space="preserve">Benachteiligungen aus einem in § 1 genannten Grund sind nach Maßgabe dieses Gesetzes unzulässig in Bezug auf: </w:t>
      </w:r>
    </w:p>
    <w:p w14:paraId="5B5AA77A" w14:textId="78F8087B" w:rsidR="00E70344" w:rsidRDefault="00E70344" w:rsidP="00E70344">
      <w:pPr>
        <w:pStyle w:val="Gutachten-Text"/>
        <w:ind w:left="1860"/>
        <w:rPr>
          <w:lang w:eastAsia="en-US"/>
        </w:rPr>
      </w:pPr>
      <w:r w:rsidRPr="00E70344">
        <w:rPr>
          <w:lang w:eastAsia="en-US"/>
        </w:rPr>
        <w:t>die Bedingungen, einschließlich Auswahlkriterien und Einstellungsbedingungen, für den Zugang zu unselbstständiger und selbstständiger Erwerbstätigkeit, unabhängig von Tätigkeitsfeld und beruflicher Position, sowie für den beruflichen Aufstieg, die Beschäftigungs- und Arbeitsbedingungen einschließlich Arbeitsentgelt und Entlassungsbedingungen, insbesondere in individual- und kollektivrechtlichen Vereinbarungen und Maßnahmen bei der Durchführung und Beendigung eines Beschäftigungsverhältnisses sowie beim beruflichen Aufstieg, den Zugang zu allen Formen und allen Ebenen der Berufsberatung, der Berufsbildung einschließlich der Berufsausbildung, der beruflichen Weiterbildung und der Umschulung sowie der praktischen Berufserfahrung, die Mitgliedschaft und Mitwirkung in einer Beschäftigten- oder Arbeitgebervereinigung oder einer Vereinigung, deren Mitglieder einer bestimmten Berufsgruppe angehören, einschließlich der Inanspruchnahme der Leistungen solcher Vereinigungen, den Sozialschutz, einschließlich der sozialen Sicherheit und der Gesundheitsdienste, die sozialen Vergünstigungen, die Bildung, den Zugang zu und die Versorgung mit Gütern und Dienstleistungen, die der Öffentlichkeit zur Verfügung stehen, einschließlich von Wohnraum.</w:t>
      </w:r>
    </w:p>
    <w:p w14:paraId="55E2B204" w14:textId="7C5C3EE9" w:rsidR="00E70344" w:rsidRDefault="00E70344" w:rsidP="00E70344">
      <w:pPr>
        <w:pStyle w:val="Gutachten-Text"/>
        <w:numPr>
          <w:ilvl w:val="1"/>
          <w:numId w:val="40"/>
        </w:numPr>
        <w:rPr>
          <w:lang w:eastAsia="en-US"/>
        </w:rPr>
      </w:pPr>
      <w:r w:rsidRPr="00E70344">
        <w:rPr>
          <w:b/>
          <w:bCs/>
          <w:lang w:eastAsia="en-US"/>
        </w:rPr>
        <w:t>§ 3</w:t>
      </w:r>
      <w:r>
        <w:rPr>
          <w:b/>
          <w:bCs/>
          <w:lang w:eastAsia="en-US"/>
        </w:rPr>
        <w:t xml:space="preserve"> </w:t>
      </w:r>
      <w:r w:rsidRPr="00E70344">
        <w:rPr>
          <w:b/>
          <w:bCs/>
          <w:lang w:eastAsia="en-US"/>
        </w:rPr>
        <w:t>Begriffsbestimmungen</w:t>
      </w:r>
      <w:r w:rsidRPr="00E70344">
        <w:rPr>
          <w:lang w:eastAsia="en-US"/>
        </w:rPr>
        <w:t xml:space="preserve"> </w:t>
      </w:r>
    </w:p>
    <w:p w14:paraId="0B3A97FA" w14:textId="091C71D5" w:rsidR="00E70344" w:rsidRDefault="00E70344" w:rsidP="00E70344">
      <w:pPr>
        <w:pStyle w:val="Gutachten-Text"/>
        <w:ind w:left="1440"/>
        <w:rPr>
          <w:lang w:eastAsia="en-US"/>
        </w:rPr>
      </w:pPr>
      <w:r w:rsidRPr="00E70344">
        <w:rPr>
          <w:lang w:eastAsia="en-US"/>
        </w:rPr>
        <w:t>(1) Eine unmittelbare Benachteiligung liegt vor, wenn eine Person wegen eines in § 1 genannten Grundes eine weniger günstige Behandlung erfährt, als eine andere Person in einer vergleichbaren Situation erfährt, erfahren hat oder erfahren würde.</w:t>
      </w:r>
      <w:r w:rsidR="001A67DB">
        <w:rPr>
          <w:lang w:eastAsia="en-US"/>
        </w:rPr>
        <w:t xml:space="preserve"> (…)</w:t>
      </w:r>
      <w:r w:rsidRPr="00E70344">
        <w:rPr>
          <w:lang w:eastAsia="en-US"/>
        </w:rPr>
        <w:t xml:space="preserve"> </w:t>
      </w:r>
    </w:p>
    <w:p w14:paraId="49296DE0" w14:textId="75C5FD33" w:rsidR="00E70344" w:rsidRDefault="00E70344" w:rsidP="00E70344">
      <w:pPr>
        <w:pStyle w:val="Gutachten-Text"/>
        <w:ind w:left="1440"/>
        <w:rPr>
          <w:ins w:id="155" w:author="Silvia Machura" w:date="2024-11-16T16:37:00Z"/>
          <w:lang w:eastAsia="en-US"/>
        </w:rPr>
      </w:pPr>
      <w:r w:rsidRPr="00E70344">
        <w:rPr>
          <w:lang w:eastAsia="en-US"/>
        </w:rPr>
        <w:t xml:space="preserve">(2) Eine mittelbare Benachteiligung liegt vor, wenn dem Anschein </w:t>
      </w:r>
      <w:proofErr w:type="gramStart"/>
      <w:r w:rsidRPr="00E70344">
        <w:rPr>
          <w:lang w:eastAsia="en-US"/>
        </w:rPr>
        <w:t>nach</w:t>
      </w:r>
      <w:r>
        <w:rPr>
          <w:lang w:eastAsia="en-US"/>
        </w:rPr>
        <w:t xml:space="preserve"> </w:t>
      </w:r>
      <w:r w:rsidRPr="00E70344">
        <w:rPr>
          <w:lang w:eastAsia="en-US"/>
        </w:rPr>
        <w:t>neutrale Vorschriften</w:t>
      </w:r>
      <w:proofErr w:type="gramEnd"/>
      <w:r w:rsidRPr="00E70344">
        <w:rPr>
          <w:lang w:eastAsia="en-US"/>
        </w:rPr>
        <w:t xml:space="preserve">,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 </w:t>
      </w:r>
    </w:p>
    <w:p w14:paraId="42D13FB8" w14:textId="77777777" w:rsidR="00E46A54" w:rsidRDefault="00E46A54" w:rsidP="00E70344">
      <w:pPr>
        <w:pStyle w:val="Gutachten-Text"/>
        <w:ind w:left="1440"/>
        <w:rPr>
          <w:ins w:id="156" w:author="Silvia Machura" w:date="2024-11-16T16:37:00Z"/>
          <w:lang w:eastAsia="en-US"/>
        </w:rPr>
      </w:pPr>
    </w:p>
    <w:p w14:paraId="6B93BB59" w14:textId="77777777" w:rsidR="00E46A54" w:rsidRPr="00E70344" w:rsidRDefault="00E46A54" w:rsidP="00E70344">
      <w:pPr>
        <w:pStyle w:val="Gutachten-Text"/>
        <w:ind w:left="1440"/>
        <w:rPr>
          <w:lang w:eastAsia="en-US"/>
        </w:rPr>
      </w:pPr>
    </w:p>
    <w:p w14:paraId="404E4629" w14:textId="1F621D87" w:rsidR="000D2080" w:rsidRDefault="000D2080" w:rsidP="000D2080">
      <w:pPr>
        <w:pStyle w:val="Gutachten-3"/>
      </w:pPr>
      <w:bookmarkStart w:id="157" w:name="_Toc182667530"/>
      <w:r>
        <w:lastRenderedPageBreak/>
        <w:t>Unionsrecht:</w:t>
      </w:r>
      <w:bookmarkEnd w:id="157"/>
    </w:p>
    <w:p w14:paraId="324896AC" w14:textId="4B70B305" w:rsidR="00E70344" w:rsidRDefault="00E70344" w:rsidP="00E70344">
      <w:pPr>
        <w:pStyle w:val="Gutachten-Text"/>
        <w:rPr>
          <w:b/>
          <w:bCs/>
          <w:lang w:eastAsia="en-US"/>
        </w:rPr>
      </w:pPr>
      <w:r>
        <w:rPr>
          <w:b/>
          <w:bCs/>
          <w:lang w:eastAsia="en-US"/>
        </w:rPr>
        <w:t>Primärrechtliche Normen:</w:t>
      </w:r>
    </w:p>
    <w:p w14:paraId="450C2D90" w14:textId="4E4F4686" w:rsidR="00F7533D" w:rsidRDefault="00E70344" w:rsidP="00E70344">
      <w:pPr>
        <w:pStyle w:val="Gutachten-Text"/>
        <w:numPr>
          <w:ilvl w:val="0"/>
          <w:numId w:val="40"/>
        </w:numPr>
        <w:rPr>
          <w:b/>
          <w:bCs/>
          <w:lang w:eastAsia="en-US"/>
        </w:rPr>
      </w:pPr>
      <w:r w:rsidRPr="00E70344">
        <w:rPr>
          <w:b/>
          <w:bCs/>
          <w:lang w:eastAsia="en-US"/>
        </w:rPr>
        <w:t>EUV- VERTRAGÜBERDIE</w:t>
      </w:r>
      <w:r w:rsidR="00F7533D">
        <w:rPr>
          <w:b/>
          <w:bCs/>
          <w:lang w:eastAsia="en-US"/>
        </w:rPr>
        <w:t xml:space="preserve"> </w:t>
      </w:r>
      <w:r w:rsidRPr="00E70344">
        <w:rPr>
          <w:b/>
          <w:bCs/>
          <w:lang w:eastAsia="en-US"/>
        </w:rPr>
        <w:t xml:space="preserve">EUROPÄISCHE UNION </w:t>
      </w:r>
    </w:p>
    <w:p w14:paraId="5BA51E56" w14:textId="77777777" w:rsidR="00F7533D" w:rsidRDefault="00E70344" w:rsidP="00F7533D">
      <w:pPr>
        <w:pStyle w:val="Gutachten-Text"/>
        <w:ind w:left="720"/>
        <w:rPr>
          <w:b/>
          <w:bCs/>
          <w:lang w:eastAsia="en-US"/>
        </w:rPr>
      </w:pPr>
      <w:r w:rsidRPr="00F7533D">
        <w:rPr>
          <w:lang w:eastAsia="en-US"/>
        </w:rPr>
        <w:t>1992, 1993 in Kraft getreten, konsolidierte Fassung, Amtsblatt Nr. C 326 vom 26/10/2012 S. 13–390</w:t>
      </w:r>
      <w:r w:rsidRPr="00E70344">
        <w:rPr>
          <w:b/>
          <w:bCs/>
          <w:lang w:eastAsia="en-US"/>
        </w:rPr>
        <w:t xml:space="preserve"> </w:t>
      </w:r>
    </w:p>
    <w:p w14:paraId="2DEFC5EE" w14:textId="77777777" w:rsidR="00F7533D" w:rsidRDefault="00E70344" w:rsidP="00F7533D">
      <w:pPr>
        <w:pStyle w:val="Gutachten-Text"/>
        <w:numPr>
          <w:ilvl w:val="1"/>
          <w:numId w:val="40"/>
        </w:numPr>
        <w:rPr>
          <w:b/>
          <w:bCs/>
          <w:lang w:eastAsia="en-US"/>
        </w:rPr>
      </w:pPr>
      <w:r w:rsidRPr="00E70344">
        <w:rPr>
          <w:b/>
          <w:bCs/>
          <w:lang w:eastAsia="en-US"/>
        </w:rPr>
        <w:t>Artikel 2</w:t>
      </w:r>
    </w:p>
    <w:p w14:paraId="70649F38" w14:textId="43E471D5" w:rsidR="00E70344" w:rsidRDefault="00E70344" w:rsidP="00F7533D">
      <w:pPr>
        <w:pStyle w:val="Gutachten-Text"/>
        <w:ind w:left="1440"/>
        <w:rPr>
          <w:lang w:eastAsia="en-US"/>
        </w:rPr>
      </w:pPr>
      <w:r w:rsidRPr="00F7533D">
        <w:rPr>
          <w:lang w:eastAsia="en-US"/>
        </w:rPr>
        <w:t xml:space="preserve"> Die Werte, auf die sich die Union gründet, sind die Achtung der Menschenwürde, Freiheit, Demokratie, Gleichheit, Rechtsstaatlichkeit und die Wahrung der Menschenrechte einschließlich der Rechte der Personen, die Minderheiten angehören. Diese Werte sind allen Mitgliedstaaten in einer Gesellschaft gemeinsam, die sich durch Pluralismus, Nichtdiskriminierung, Toleranz, Gerechtigkeit, Solidarität und die Gleichheit von Frauen und Männern auszeichnet.</w:t>
      </w:r>
    </w:p>
    <w:p w14:paraId="40001CC6" w14:textId="77777777" w:rsidR="00F7533D" w:rsidRDefault="00F7533D" w:rsidP="00F7533D">
      <w:pPr>
        <w:pStyle w:val="Gutachten-Text"/>
        <w:ind w:left="1440"/>
        <w:rPr>
          <w:lang w:eastAsia="en-US"/>
        </w:rPr>
      </w:pPr>
    </w:p>
    <w:p w14:paraId="64CB35A3" w14:textId="77777777" w:rsidR="00F7533D" w:rsidRDefault="00F7533D" w:rsidP="00F7533D">
      <w:pPr>
        <w:pStyle w:val="Gutachten-Text"/>
        <w:numPr>
          <w:ilvl w:val="0"/>
          <w:numId w:val="40"/>
        </w:numPr>
        <w:rPr>
          <w:lang w:eastAsia="en-US"/>
        </w:rPr>
      </w:pPr>
      <w:r w:rsidRPr="00F7533D">
        <w:rPr>
          <w:b/>
          <w:bCs/>
          <w:lang w:eastAsia="en-US"/>
        </w:rPr>
        <w:t>AEUV- VERTRAG</w:t>
      </w:r>
      <w:r>
        <w:rPr>
          <w:b/>
          <w:bCs/>
          <w:lang w:eastAsia="en-US"/>
        </w:rPr>
        <w:t xml:space="preserve"> </w:t>
      </w:r>
      <w:r w:rsidRPr="00F7533D">
        <w:rPr>
          <w:b/>
          <w:bCs/>
          <w:lang w:eastAsia="en-US"/>
        </w:rPr>
        <w:t>ÜBER</w:t>
      </w:r>
      <w:r>
        <w:rPr>
          <w:b/>
          <w:bCs/>
          <w:lang w:eastAsia="en-US"/>
        </w:rPr>
        <w:t xml:space="preserve"> </w:t>
      </w:r>
      <w:r w:rsidRPr="00F7533D">
        <w:rPr>
          <w:b/>
          <w:bCs/>
          <w:lang w:eastAsia="en-US"/>
        </w:rPr>
        <w:t>DIE</w:t>
      </w:r>
      <w:r>
        <w:rPr>
          <w:b/>
          <w:bCs/>
          <w:lang w:eastAsia="en-US"/>
        </w:rPr>
        <w:t xml:space="preserve"> </w:t>
      </w:r>
      <w:r w:rsidRPr="00F7533D">
        <w:rPr>
          <w:b/>
          <w:bCs/>
          <w:lang w:eastAsia="en-US"/>
        </w:rPr>
        <w:t>ARBEITSWEISE DER EUROPÄISCHEN UNION</w:t>
      </w:r>
      <w:r w:rsidRPr="00F7533D">
        <w:rPr>
          <w:lang w:eastAsia="en-US"/>
        </w:rPr>
        <w:t xml:space="preserve"> </w:t>
      </w:r>
    </w:p>
    <w:p w14:paraId="02A97DE8" w14:textId="444D4E8C" w:rsidR="00F7533D" w:rsidRDefault="00F7533D" w:rsidP="00F7533D">
      <w:pPr>
        <w:pStyle w:val="Gutachten-Text"/>
        <w:ind w:left="720"/>
        <w:rPr>
          <w:lang w:eastAsia="en-US"/>
        </w:rPr>
      </w:pPr>
      <w:r w:rsidRPr="00F7533D">
        <w:rPr>
          <w:lang w:eastAsia="en-US"/>
        </w:rPr>
        <w:t>1957, 1958 in Kraft getreten, konsolidierte Fassung, Amtsblatt Nr. C 326 vom 26/10/2012 S. 47–390</w:t>
      </w:r>
    </w:p>
    <w:p w14:paraId="342E665D" w14:textId="77777777" w:rsidR="00F7533D" w:rsidRPr="00F7533D" w:rsidRDefault="00F7533D" w:rsidP="00F7533D">
      <w:pPr>
        <w:pStyle w:val="Gutachten-Text"/>
        <w:numPr>
          <w:ilvl w:val="1"/>
          <w:numId w:val="40"/>
        </w:numPr>
        <w:rPr>
          <w:b/>
          <w:bCs/>
          <w:lang w:eastAsia="en-US"/>
        </w:rPr>
      </w:pPr>
      <w:r w:rsidRPr="00F7533D">
        <w:rPr>
          <w:b/>
          <w:bCs/>
          <w:lang w:eastAsia="en-US"/>
        </w:rPr>
        <w:t xml:space="preserve">Artikel 10 </w:t>
      </w:r>
    </w:p>
    <w:p w14:paraId="36949E74" w14:textId="0AE5FD2D" w:rsidR="00F7533D" w:rsidRDefault="00F7533D" w:rsidP="00F7533D">
      <w:pPr>
        <w:pStyle w:val="Gutachten-Text"/>
        <w:ind w:left="1440"/>
        <w:rPr>
          <w:lang w:eastAsia="en-US"/>
        </w:rPr>
      </w:pPr>
      <w:r w:rsidRPr="00F7533D">
        <w:rPr>
          <w:lang w:eastAsia="en-US"/>
        </w:rPr>
        <w:t>Bei der Festlegung und Durchführung ihrer Politik und ihrer Maßnahmen zielt die Union darauf ab, Diskriminierungen aus Gründen des Geschlechts, der Rasse, der ethnischen Herkunft, der Religion oder der Weltanschauung, einer Behinderung, des Alters oder der sexuellen Ausrichtung zu bekämpfen.</w:t>
      </w:r>
    </w:p>
    <w:p w14:paraId="401056B4" w14:textId="77777777" w:rsidR="00F7533D" w:rsidRDefault="00F7533D" w:rsidP="00F7533D">
      <w:pPr>
        <w:pStyle w:val="Gutachten-Text"/>
        <w:ind w:left="1440"/>
        <w:rPr>
          <w:lang w:eastAsia="en-US"/>
        </w:rPr>
      </w:pPr>
    </w:p>
    <w:p w14:paraId="6E7AE6CA" w14:textId="77777777" w:rsidR="00F7533D" w:rsidRPr="00F7533D" w:rsidRDefault="00F7533D" w:rsidP="00F7533D">
      <w:pPr>
        <w:pStyle w:val="Gutachten-Text"/>
        <w:numPr>
          <w:ilvl w:val="0"/>
          <w:numId w:val="40"/>
        </w:numPr>
        <w:rPr>
          <w:b/>
          <w:bCs/>
          <w:lang w:eastAsia="en-US"/>
        </w:rPr>
      </w:pPr>
      <w:r w:rsidRPr="00F7533D">
        <w:rPr>
          <w:b/>
          <w:bCs/>
          <w:lang w:eastAsia="en-US"/>
        </w:rPr>
        <w:t>GRC- CHARTA DER GRUNDRECHTE DER EUROPÄISCHEN UNION</w:t>
      </w:r>
    </w:p>
    <w:p w14:paraId="695BC8A7" w14:textId="26B0FA31" w:rsidR="00F7533D" w:rsidRDefault="00F7533D" w:rsidP="00F7533D">
      <w:pPr>
        <w:pStyle w:val="Gutachten-Text"/>
        <w:ind w:left="720"/>
        <w:rPr>
          <w:lang w:eastAsia="en-US"/>
        </w:rPr>
      </w:pPr>
      <w:r w:rsidRPr="00F7533D">
        <w:rPr>
          <w:lang w:eastAsia="en-US"/>
        </w:rPr>
        <w:t xml:space="preserve"> 2007, 2009 in Kraft getreten, konsolidierte Fassung, Amtsblatt Nr. C 326 vom 26/10/2012 S. 391–407</w:t>
      </w:r>
    </w:p>
    <w:p w14:paraId="4E11BA9B" w14:textId="77777777" w:rsidR="00F7533D" w:rsidRPr="00F7533D" w:rsidRDefault="00F7533D" w:rsidP="00F7533D">
      <w:pPr>
        <w:pStyle w:val="Gutachten-Text"/>
        <w:numPr>
          <w:ilvl w:val="1"/>
          <w:numId w:val="40"/>
        </w:numPr>
        <w:rPr>
          <w:b/>
          <w:bCs/>
          <w:lang w:eastAsia="en-US"/>
        </w:rPr>
      </w:pPr>
      <w:r w:rsidRPr="00F7533D">
        <w:rPr>
          <w:b/>
          <w:bCs/>
          <w:lang w:eastAsia="en-US"/>
        </w:rPr>
        <w:t>Artikel 21- Nichtdiskriminierung</w:t>
      </w:r>
    </w:p>
    <w:p w14:paraId="469C468B" w14:textId="744B2C24" w:rsidR="00F7533D" w:rsidRDefault="00F7533D" w:rsidP="00F7533D">
      <w:pPr>
        <w:pStyle w:val="Gutachten-Text"/>
        <w:ind w:left="1440"/>
        <w:rPr>
          <w:lang w:eastAsia="en-US"/>
        </w:rPr>
      </w:pPr>
      <w:r w:rsidRPr="00F7533D">
        <w:rPr>
          <w:lang w:eastAsia="en-US"/>
        </w:rPr>
        <w:t>(1</w:t>
      </w:r>
      <w:r>
        <w:rPr>
          <w:lang w:eastAsia="en-US"/>
        </w:rPr>
        <w:t xml:space="preserve">) </w:t>
      </w:r>
      <w:r w:rsidRPr="00F7533D">
        <w:rPr>
          <w:lang w:eastAsia="en-US"/>
        </w:rPr>
        <w:t xml:space="preserve">Diskriminierungen insbesondere wegen des Geschlechts, der Rasse, der Hautfarbe, der ethnischen oder sozialen Herkunft, der genetischen Merkmale, der Sprache, der Religion oder der Weltanschauung, der politischen oder sonstigen Anschauung, der Zugehörigkeit zu einer nationalen Minderheit, des Vermögens, der Geburt, einer Behinderung, des Alters oder der sexuellen Ausrichtung sind verboten. </w:t>
      </w:r>
    </w:p>
    <w:p w14:paraId="79913CCE" w14:textId="5BBB96FD" w:rsidR="00F7533D" w:rsidRPr="00F7533D" w:rsidRDefault="00F7533D" w:rsidP="00F7533D">
      <w:pPr>
        <w:pStyle w:val="Gutachten-Text"/>
        <w:ind w:left="1440"/>
        <w:rPr>
          <w:lang w:eastAsia="en-US"/>
        </w:rPr>
      </w:pPr>
      <w:r w:rsidRPr="00F7533D">
        <w:rPr>
          <w:lang w:eastAsia="en-US"/>
        </w:rPr>
        <w:lastRenderedPageBreak/>
        <w:t>(2) Unbeschadet besonderer Bestimmungen der Verträge ist in ihrem Anwendungsbereich jede Diskriminierung aus Gründen der Staatsangehörigkeit verboten.</w:t>
      </w:r>
    </w:p>
    <w:p w14:paraId="2CFEB3C7" w14:textId="4EEC9167" w:rsidR="00E70344" w:rsidRDefault="00E70344" w:rsidP="00E70344">
      <w:pPr>
        <w:pStyle w:val="Gutachten-Text"/>
        <w:rPr>
          <w:b/>
          <w:bCs/>
          <w:lang w:eastAsia="en-US"/>
        </w:rPr>
      </w:pPr>
      <w:r>
        <w:rPr>
          <w:b/>
          <w:bCs/>
          <w:lang w:eastAsia="en-US"/>
        </w:rPr>
        <w:t>Sekundärrechtliche Normen</w:t>
      </w:r>
      <w:r w:rsidR="00F7533D">
        <w:rPr>
          <w:b/>
          <w:bCs/>
          <w:lang w:eastAsia="en-US"/>
        </w:rPr>
        <w:t>:</w:t>
      </w:r>
    </w:p>
    <w:p w14:paraId="74A50EA8" w14:textId="5C9B7364" w:rsidR="00F7533D" w:rsidRDefault="00F7533D" w:rsidP="00F7533D">
      <w:pPr>
        <w:pStyle w:val="Gutachten-Text"/>
        <w:numPr>
          <w:ilvl w:val="0"/>
          <w:numId w:val="40"/>
        </w:numPr>
        <w:rPr>
          <w:b/>
          <w:bCs/>
          <w:lang w:eastAsia="en-US"/>
        </w:rPr>
      </w:pPr>
      <w:r w:rsidRPr="00F7533D">
        <w:rPr>
          <w:b/>
          <w:bCs/>
          <w:lang w:eastAsia="en-US"/>
        </w:rPr>
        <w:t>RICHTLINIE 2000/43/EG- „Anti-Rassismus-Richtlinie“</w:t>
      </w:r>
    </w:p>
    <w:p w14:paraId="604C783B" w14:textId="77777777" w:rsidR="00F7533D" w:rsidRDefault="00F7533D" w:rsidP="00F7533D">
      <w:pPr>
        <w:pStyle w:val="Gutachten-Text"/>
        <w:numPr>
          <w:ilvl w:val="1"/>
          <w:numId w:val="40"/>
        </w:numPr>
        <w:rPr>
          <w:b/>
          <w:bCs/>
          <w:lang w:eastAsia="en-US"/>
        </w:rPr>
      </w:pPr>
      <w:r w:rsidRPr="00F7533D">
        <w:rPr>
          <w:b/>
          <w:bCs/>
          <w:lang w:eastAsia="en-US"/>
        </w:rPr>
        <w:t xml:space="preserve">Artikel 7- Rechtsschutz </w:t>
      </w:r>
    </w:p>
    <w:p w14:paraId="450FEAE9" w14:textId="77777777" w:rsidR="00F7533D" w:rsidRPr="00F7533D" w:rsidRDefault="00F7533D" w:rsidP="00F7533D">
      <w:pPr>
        <w:pStyle w:val="Gutachten-Text"/>
        <w:ind w:left="1440"/>
        <w:rPr>
          <w:lang w:eastAsia="en-US"/>
        </w:rPr>
      </w:pPr>
      <w:r w:rsidRPr="00F7533D">
        <w:rPr>
          <w:lang w:eastAsia="en-US"/>
        </w:rPr>
        <w:t xml:space="preserve">(1) Die Mitgliedstaaten stellen sicher, </w:t>
      </w:r>
      <w:proofErr w:type="spellStart"/>
      <w:r w:rsidRPr="00F7533D">
        <w:rPr>
          <w:lang w:eastAsia="en-US"/>
        </w:rPr>
        <w:t>daß</w:t>
      </w:r>
      <w:proofErr w:type="spellEnd"/>
      <w:r w:rsidRPr="00F7533D">
        <w:rPr>
          <w:lang w:eastAsia="en-US"/>
        </w:rPr>
        <w:t xml:space="preserve"> alle Personen, die sich durch die Nichtanwendung des Gleichbehandlungsgrundsatzes in ihren Rechten für verletzt halten, ihre Ansprüche aus dieser Richtlinie auf dem Gerichts- und/oder Verwaltungsweg sowie, wenn die Mitgliedstaaten es für angezeigt halten, in Schlichtungsverfahren geltend machen können, selbst wenn das Verhältnis, während dessen die Diskriminierung vorgekommen sein soll, bereits beendet ist. </w:t>
      </w:r>
    </w:p>
    <w:p w14:paraId="1A32982F" w14:textId="70AD57D8" w:rsidR="00F7533D" w:rsidRPr="00F7533D" w:rsidRDefault="00F7533D" w:rsidP="00F7533D">
      <w:pPr>
        <w:pStyle w:val="Gutachten-Text"/>
        <w:ind w:left="1440"/>
        <w:rPr>
          <w:lang w:eastAsia="en-US"/>
        </w:rPr>
      </w:pPr>
      <w:r w:rsidRPr="00F7533D">
        <w:rPr>
          <w:lang w:eastAsia="en-US"/>
        </w:rPr>
        <w:t xml:space="preserve">(2) Die Mitgliedstaaten stellen sicher, </w:t>
      </w:r>
      <w:proofErr w:type="spellStart"/>
      <w:r w:rsidRPr="00F7533D">
        <w:rPr>
          <w:lang w:eastAsia="en-US"/>
        </w:rPr>
        <w:t>daß</w:t>
      </w:r>
      <w:proofErr w:type="spellEnd"/>
      <w:r w:rsidRPr="00F7533D">
        <w:rPr>
          <w:lang w:eastAsia="en-US"/>
        </w:rPr>
        <w:t xml:space="preserve"> Verbände, Organisationen oder andere juristische Personen, die gemäß den in ihrem einzelstaatlichen Recht festgelegten Kriterien ein rechtmäßiges Interesse daran haben, für die Einhaltung der Bestimmungen dieser Richtlinie zu sorgen, sich entweder im Namen der beschwerten Person oder zu deren Unterstützung und mit deren Einwilligung an den in dieser Richtlinie zur Durchsetzung der Ansprüche vorgesehenen Gerichts- und/oder Verwaltungsverfahren beteiligen können.</w:t>
      </w:r>
    </w:p>
    <w:p w14:paraId="14CDC216" w14:textId="6260FD1A" w:rsidR="000D2080" w:rsidRDefault="000D2080" w:rsidP="000D2080">
      <w:pPr>
        <w:pStyle w:val="Gutachten-3"/>
      </w:pPr>
      <w:bookmarkStart w:id="158" w:name="_Toc182667531"/>
      <w:r>
        <w:t>Völkerrecht:</w:t>
      </w:r>
      <w:bookmarkEnd w:id="158"/>
      <w:r>
        <w:t xml:space="preserve"> </w:t>
      </w:r>
    </w:p>
    <w:p w14:paraId="0D935A1C" w14:textId="411A9BB7" w:rsidR="00F7533D" w:rsidRPr="00F7533D" w:rsidRDefault="00F7533D" w:rsidP="00F7533D">
      <w:pPr>
        <w:pStyle w:val="Gutachten-Text"/>
        <w:rPr>
          <w:b/>
          <w:bCs/>
          <w:lang w:eastAsia="en-US"/>
        </w:rPr>
      </w:pPr>
      <w:r>
        <w:rPr>
          <w:b/>
          <w:bCs/>
          <w:lang w:eastAsia="en-US"/>
        </w:rPr>
        <w:t xml:space="preserve">Recht der Vereinten Nationen </w:t>
      </w:r>
    </w:p>
    <w:p w14:paraId="57908144" w14:textId="0B813FC6" w:rsidR="00F7533D" w:rsidRPr="00F7533D" w:rsidRDefault="00F7533D" w:rsidP="004E13FE">
      <w:pPr>
        <w:pStyle w:val="Gutachten-Text"/>
        <w:numPr>
          <w:ilvl w:val="0"/>
          <w:numId w:val="40"/>
        </w:numPr>
        <w:rPr>
          <w:lang w:eastAsia="en-US"/>
        </w:rPr>
      </w:pPr>
      <w:r w:rsidRPr="00F7533D">
        <w:rPr>
          <w:b/>
          <w:bCs/>
          <w:lang w:eastAsia="en-US"/>
        </w:rPr>
        <w:t>AEMR- Allgemeine Erklärung der Menschenrechte</w:t>
      </w:r>
    </w:p>
    <w:p w14:paraId="6E6B5531" w14:textId="6266CD34" w:rsidR="00F7533D" w:rsidRPr="00A824C3" w:rsidRDefault="00F7533D" w:rsidP="00F7533D">
      <w:pPr>
        <w:pStyle w:val="Gutachten-Text"/>
        <w:ind w:left="1440"/>
        <w:rPr>
          <w:lang w:val="en-US" w:eastAsia="en-US"/>
        </w:rPr>
      </w:pPr>
      <w:r w:rsidRPr="00A824C3">
        <w:rPr>
          <w:lang w:val="en-US" w:eastAsia="en-US"/>
        </w:rPr>
        <w:t xml:space="preserve">1948, The Universal Declaration of Human Rights (UDHR), A/RES/3/217A(III) </w:t>
      </w:r>
    </w:p>
    <w:p w14:paraId="7C37F8DE" w14:textId="77777777" w:rsidR="00F7533D" w:rsidRDefault="00F7533D" w:rsidP="00F7533D">
      <w:pPr>
        <w:pStyle w:val="Gutachten-Text"/>
        <w:ind w:left="1440"/>
        <w:rPr>
          <w:lang w:eastAsia="en-US"/>
        </w:rPr>
      </w:pPr>
      <w:r w:rsidRPr="00F7533D">
        <w:rPr>
          <w:b/>
          <w:bCs/>
          <w:lang w:eastAsia="en-US"/>
        </w:rPr>
        <w:t>Artikel 2</w:t>
      </w:r>
      <w:r w:rsidRPr="00F7533D">
        <w:rPr>
          <w:lang w:eastAsia="en-US"/>
        </w:rPr>
        <w:t xml:space="preserve"> </w:t>
      </w:r>
    </w:p>
    <w:p w14:paraId="37E4EDFC" w14:textId="77777777" w:rsidR="00F7533D" w:rsidRDefault="00F7533D" w:rsidP="00F7533D">
      <w:pPr>
        <w:pStyle w:val="Gutachten-Text"/>
        <w:ind w:left="1440"/>
        <w:rPr>
          <w:lang w:eastAsia="en-US"/>
        </w:rPr>
      </w:pPr>
      <w:r w:rsidRPr="00F7533D">
        <w:rPr>
          <w:lang w:eastAsia="en-US"/>
        </w:rPr>
        <w:t xml:space="preserve">Jeder hat Anspruch auf alle in dieser Erklärung verkündeten Rechte und Freiheiten, ohne irgendeinen Unterschied, etwa nach Rasse, Hautfarbe, Geschlecht, Sprache, Religion, politischer oder sonstiger Anschauung, nationaler oder sozialer Herkunft, Vermögen, Geburt oder sonstigem Stand. </w:t>
      </w:r>
    </w:p>
    <w:p w14:paraId="377871AA" w14:textId="77777777" w:rsidR="00F7533D" w:rsidRDefault="00F7533D" w:rsidP="00F7533D">
      <w:pPr>
        <w:pStyle w:val="Gutachten-Text"/>
        <w:ind w:left="1440"/>
        <w:rPr>
          <w:lang w:eastAsia="en-US"/>
        </w:rPr>
      </w:pPr>
      <w:r w:rsidRPr="00F7533D">
        <w:rPr>
          <w:b/>
          <w:bCs/>
          <w:lang w:eastAsia="en-US"/>
        </w:rPr>
        <w:t xml:space="preserve">Artikel 7 </w:t>
      </w:r>
    </w:p>
    <w:p w14:paraId="5C6E0592" w14:textId="648AAF6A" w:rsidR="00F7533D" w:rsidRDefault="00F7533D" w:rsidP="00F7533D">
      <w:pPr>
        <w:pStyle w:val="Gutachten-Text"/>
        <w:ind w:left="1440"/>
        <w:rPr>
          <w:lang w:eastAsia="en-US"/>
        </w:rPr>
      </w:pPr>
      <w:r w:rsidRPr="00F7533D">
        <w:rPr>
          <w:lang w:eastAsia="en-US"/>
        </w:rPr>
        <w:t>Alle Menschen sind vor dem Gesetz gleich und haben ohne Unterschied Anspruch auf gleichen Schutz durch das Gesetz. Alle haben Anspruch auf gleichen Schutz gegen jede Diskriminierung, die gegen diese Erklärung verstößt, und gegen jede Aufhetzung zu einer derartigen Diskriminierung.</w:t>
      </w:r>
    </w:p>
    <w:p w14:paraId="57B76D26" w14:textId="4516E0A4" w:rsidR="00F7533D" w:rsidRDefault="00F7533D" w:rsidP="00E46A54">
      <w:pPr>
        <w:pStyle w:val="Gutachten-Text"/>
        <w:numPr>
          <w:ilvl w:val="0"/>
          <w:numId w:val="40"/>
        </w:numPr>
        <w:rPr>
          <w:b/>
          <w:bCs/>
          <w:lang w:eastAsia="en-US"/>
        </w:rPr>
        <w:pPrChange w:id="159" w:author="Silvia Machura" w:date="2024-11-16T16:37:00Z">
          <w:pPr>
            <w:pStyle w:val="Gutachten-Text"/>
            <w:numPr>
              <w:ilvl w:val="1"/>
              <w:numId w:val="40"/>
            </w:numPr>
            <w:ind w:left="1440" w:hanging="360"/>
          </w:pPr>
        </w:pPrChange>
      </w:pPr>
      <w:r w:rsidRPr="00F7533D">
        <w:rPr>
          <w:b/>
          <w:bCs/>
          <w:lang w:eastAsia="en-US"/>
        </w:rPr>
        <w:lastRenderedPageBreak/>
        <w:t>ICERD- Anti- Rassismus- Konvention</w:t>
      </w:r>
    </w:p>
    <w:p w14:paraId="0A9EE3FE" w14:textId="75BF145A" w:rsidR="004E13FE" w:rsidRPr="00F7533D" w:rsidRDefault="004E13FE" w:rsidP="004E13FE">
      <w:pPr>
        <w:pStyle w:val="Gutachten-Text"/>
        <w:rPr>
          <w:b/>
          <w:bCs/>
          <w:lang w:eastAsia="en-US"/>
        </w:rPr>
      </w:pPr>
      <w:r>
        <w:rPr>
          <w:b/>
          <w:bCs/>
          <w:lang w:eastAsia="en-US"/>
        </w:rPr>
        <w:t>Regionale Menschenrechtsnormen</w:t>
      </w:r>
    </w:p>
    <w:p w14:paraId="6F3D47E2" w14:textId="5D22BBB5" w:rsidR="00F7533D" w:rsidRDefault="00F7533D" w:rsidP="00F7533D">
      <w:pPr>
        <w:pStyle w:val="Gutachten-Text"/>
        <w:numPr>
          <w:ilvl w:val="0"/>
          <w:numId w:val="40"/>
        </w:numPr>
        <w:rPr>
          <w:b/>
          <w:bCs/>
          <w:lang w:eastAsia="en-US"/>
        </w:rPr>
      </w:pPr>
      <w:r w:rsidRPr="004E13FE">
        <w:rPr>
          <w:b/>
          <w:bCs/>
          <w:lang w:eastAsia="en-US"/>
        </w:rPr>
        <w:t>EMRK</w:t>
      </w:r>
      <w:r w:rsidR="004E13FE">
        <w:rPr>
          <w:b/>
          <w:bCs/>
          <w:lang w:eastAsia="en-US"/>
        </w:rPr>
        <w:t>- Europäische Menschenrechtskonvention</w:t>
      </w:r>
    </w:p>
    <w:p w14:paraId="73597F2C" w14:textId="78783D3B" w:rsidR="00E70344" w:rsidRPr="004E13FE" w:rsidRDefault="004E13FE" w:rsidP="004E13FE">
      <w:pPr>
        <w:pStyle w:val="Gutachten-Text"/>
        <w:ind w:left="360"/>
        <w:rPr>
          <w:lang w:eastAsia="en-US"/>
        </w:rPr>
      </w:pPr>
      <w:r w:rsidRPr="004E13FE">
        <w:rPr>
          <w:lang w:eastAsia="en-US"/>
        </w:rPr>
        <w:t xml:space="preserve">1950, Konvention zum Schutze der Menschenrechte und Grundfreiheiten (EMRK), Convention </w:t>
      </w:r>
      <w:proofErr w:type="spellStart"/>
      <w:r w:rsidRPr="004E13FE">
        <w:rPr>
          <w:lang w:eastAsia="en-US"/>
        </w:rPr>
        <w:t>for</w:t>
      </w:r>
      <w:proofErr w:type="spellEnd"/>
      <w:r w:rsidRPr="004E13FE">
        <w:rPr>
          <w:lang w:eastAsia="en-US"/>
        </w:rPr>
        <w:t xml:space="preserve"> </w:t>
      </w:r>
      <w:proofErr w:type="spellStart"/>
      <w:r w:rsidRPr="004E13FE">
        <w:rPr>
          <w:lang w:eastAsia="en-US"/>
        </w:rPr>
        <w:t>the</w:t>
      </w:r>
      <w:proofErr w:type="spellEnd"/>
      <w:r w:rsidRPr="004E13FE">
        <w:rPr>
          <w:lang w:eastAsia="en-US"/>
        </w:rPr>
        <w:t xml:space="preserve"> </w:t>
      </w:r>
      <w:proofErr w:type="spellStart"/>
      <w:r w:rsidRPr="004E13FE">
        <w:rPr>
          <w:lang w:eastAsia="en-US"/>
        </w:rPr>
        <w:t>Protection</w:t>
      </w:r>
      <w:proofErr w:type="spellEnd"/>
      <w:r w:rsidRPr="004E13FE">
        <w:rPr>
          <w:lang w:eastAsia="en-US"/>
        </w:rPr>
        <w:t xml:space="preserve"> </w:t>
      </w:r>
      <w:proofErr w:type="spellStart"/>
      <w:r w:rsidRPr="004E13FE">
        <w:rPr>
          <w:lang w:eastAsia="en-US"/>
        </w:rPr>
        <w:t>of</w:t>
      </w:r>
      <w:proofErr w:type="spellEnd"/>
      <w:r w:rsidRPr="004E13FE">
        <w:rPr>
          <w:lang w:eastAsia="en-US"/>
        </w:rPr>
        <w:t xml:space="preserve"> Human Rights and Fundamental </w:t>
      </w:r>
      <w:proofErr w:type="spellStart"/>
      <w:r w:rsidRPr="004E13FE">
        <w:rPr>
          <w:lang w:eastAsia="en-US"/>
        </w:rPr>
        <w:t>Freedoms</w:t>
      </w:r>
      <w:proofErr w:type="spellEnd"/>
      <w:r w:rsidRPr="004E13FE">
        <w:rPr>
          <w:lang w:eastAsia="en-US"/>
        </w:rPr>
        <w:t>, 1953 in Kraft getreten; 1952 von Deutschland ratifiziert</w:t>
      </w:r>
    </w:p>
    <w:p w14:paraId="4A76D18B" w14:textId="14148BAD" w:rsidR="004E13FE" w:rsidRPr="004E13FE" w:rsidRDefault="004E13FE" w:rsidP="004E13FE">
      <w:pPr>
        <w:pStyle w:val="Gutachten-Text"/>
        <w:numPr>
          <w:ilvl w:val="1"/>
          <w:numId w:val="40"/>
        </w:numPr>
        <w:rPr>
          <w:b/>
          <w:bCs/>
          <w:lang w:eastAsia="en-US"/>
        </w:rPr>
      </w:pPr>
      <w:r w:rsidRPr="004E13FE">
        <w:rPr>
          <w:b/>
          <w:bCs/>
          <w:lang w:eastAsia="en-US"/>
        </w:rPr>
        <w:t>Artikel 14</w:t>
      </w:r>
    </w:p>
    <w:p w14:paraId="091AA2D3" w14:textId="277B9102" w:rsidR="000D2080" w:rsidRPr="000D2080" w:rsidRDefault="004E13FE" w:rsidP="004E13FE">
      <w:pPr>
        <w:pStyle w:val="Gutachten-Text"/>
        <w:ind w:left="1440"/>
        <w:rPr>
          <w:lang w:eastAsia="en-US"/>
        </w:rPr>
      </w:pPr>
      <w:r w:rsidRPr="004E13FE">
        <w:rPr>
          <w:lang w:eastAsia="en-US"/>
        </w:rPr>
        <w:t>Diskriminierungsverbot Der Genuss der in dieser Konvention anerkannten Rechte und Freiheiten ist ohne Diskriminierung insbesondere wegen des Geschlechts, der Rasse, der Hautfarbe, der Sprache, der Religion, der politischen oder sonstigen Anschauung, der nationalen oder sozialen Herkunft, der Zugehörigkeit zu einer nationalen Minderheit, des Vermögens, der Geburt oder eines sonstigen Status zu gewährleisten.</w:t>
      </w:r>
    </w:p>
    <w:p w14:paraId="3EB99A96" w14:textId="263E119A" w:rsidR="00C61266" w:rsidRPr="00E46A54" w:rsidRDefault="005114A9" w:rsidP="00E83392">
      <w:pPr>
        <w:pStyle w:val="Gutachten-2"/>
      </w:pPr>
      <w:bookmarkStart w:id="160" w:name="_Toc182667532"/>
      <w:proofErr w:type="spellStart"/>
      <w:r>
        <w:rPr>
          <w:rStyle w:val="normaltextrun"/>
        </w:rPr>
        <w:t>Basu</w:t>
      </w:r>
      <w:proofErr w:type="spellEnd"/>
      <w:r>
        <w:rPr>
          <w:rStyle w:val="normaltextrun"/>
        </w:rPr>
        <w:t xml:space="preserve"> v. Germany, EGMR, 18.10.</w:t>
      </w:r>
      <w:r w:rsidRPr="00E46A54">
        <w:t>2022</w:t>
      </w:r>
      <w:r w:rsidR="001E7E81" w:rsidRPr="00E46A54">
        <w:t xml:space="preserve">- </w:t>
      </w:r>
      <w:r w:rsidRPr="00E46A54">
        <w:t>215/19</w:t>
      </w:r>
      <w:bookmarkEnd w:id="160"/>
    </w:p>
    <w:p w14:paraId="0CE07AE4" w14:textId="1A8D29C5" w:rsidR="00E83392" w:rsidDel="00E46A54" w:rsidRDefault="00787A82" w:rsidP="00E83392">
      <w:pPr>
        <w:pStyle w:val="Gutachten-Text"/>
        <w:rPr>
          <w:del w:id="161" w:author="Silvia Machura" w:date="2024-11-16T16:36:00Z"/>
          <w:lang w:eastAsia="en-US"/>
        </w:rPr>
      </w:pPr>
      <w:commentRangeStart w:id="162"/>
      <w:r>
        <w:rPr>
          <w:lang w:eastAsia="en-US"/>
        </w:rPr>
        <w:t xml:space="preserve">Stichwort: </w:t>
      </w:r>
      <w:commentRangeEnd w:id="162"/>
      <w:r>
        <w:rPr>
          <w:rStyle w:val="Kommentarzeichen"/>
          <w:rFonts w:asciiTheme="minorHAnsi" w:hAnsiTheme="minorHAnsi" w:cstheme="minorBidi"/>
          <w:lang w:eastAsia="en-US"/>
        </w:rPr>
        <w:commentReference w:id="162"/>
      </w:r>
      <w:r w:rsidR="005114A9">
        <w:rPr>
          <w:lang w:eastAsia="en-US"/>
        </w:rPr>
        <w:t>Rassistische Polizeikontrolle durch deutsche Polizeibeamten im Zug</w:t>
      </w:r>
    </w:p>
    <w:p w14:paraId="572DC389" w14:textId="77777777" w:rsidR="005114A9" w:rsidRPr="00E83392" w:rsidRDefault="005114A9" w:rsidP="00E83392">
      <w:pPr>
        <w:pStyle w:val="Gutachten-Text"/>
        <w:rPr>
          <w:lang w:eastAsia="en-US"/>
        </w:rPr>
      </w:pPr>
    </w:p>
    <w:p w14:paraId="0F0B0CB7" w14:textId="4E4A2718" w:rsidR="00E169B3" w:rsidRDefault="00004270" w:rsidP="00E83392">
      <w:pPr>
        <w:pStyle w:val="Gutachten-2"/>
      </w:pPr>
      <w:bookmarkStart w:id="163" w:name="_Toc182667533"/>
      <w:r>
        <w:t xml:space="preserve">Fall </w:t>
      </w:r>
      <w:r w:rsidR="00E83392">
        <w:t xml:space="preserve">2: </w:t>
      </w:r>
      <w:proofErr w:type="spellStart"/>
      <w:r w:rsidR="005114A9">
        <w:t>Wa</w:t>
      </w:r>
      <w:proofErr w:type="spellEnd"/>
      <w:r w:rsidR="005114A9">
        <w:t xml:space="preserve"> </w:t>
      </w:r>
      <w:proofErr w:type="spellStart"/>
      <w:r w:rsidR="005114A9">
        <w:t>Baile</w:t>
      </w:r>
      <w:proofErr w:type="spellEnd"/>
      <w:r w:rsidR="001E7E81">
        <w:t xml:space="preserve"> </w:t>
      </w:r>
      <w:r w:rsidR="005114A9">
        <w:t xml:space="preserve">v. </w:t>
      </w:r>
      <w:proofErr w:type="spellStart"/>
      <w:r w:rsidR="005114A9">
        <w:t>Switzerland</w:t>
      </w:r>
      <w:proofErr w:type="spellEnd"/>
      <w:r w:rsidR="005114A9">
        <w:t xml:space="preserve">, </w:t>
      </w:r>
      <w:r w:rsidR="001E7E81">
        <w:t>EGMR, 20.02.2024</w:t>
      </w:r>
      <w:r w:rsidR="001E7E81" w:rsidRPr="00E46A54">
        <w:t>- 43868/18, 25883/21</w:t>
      </w:r>
      <w:bookmarkEnd w:id="163"/>
    </w:p>
    <w:p w14:paraId="40F6C049" w14:textId="76FB8FB9" w:rsidR="007161F7" w:rsidRDefault="00787A82" w:rsidP="00E83392">
      <w:pPr>
        <w:pStyle w:val="Gutachten-Text"/>
        <w:rPr>
          <w:lang w:eastAsia="en-US"/>
        </w:rPr>
      </w:pPr>
      <w:r>
        <w:rPr>
          <w:lang w:eastAsia="en-US"/>
        </w:rPr>
        <w:t xml:space="preserve">Stichwort: </w:t>
      </w:r>
      <w:r w:rsidR="001E7E81">
        <w:rPr>
          <w:lang w:eastAsia="en-US"/>
        </w:rPr>
        <w:t xml:space="preserve">strategische Prozessführung, Rechtsmobilisierung, zivilgesellschaftliche Akteure: Allianz gegen </w:t>
      </w:r>
      <w:proofErr w:type="spellStart"/>
      <w:r w:rsidR="001E7E81">
        <w:rPr>
          <w:lang w:eastAsia="en-US"/>
        </w:rPr>
        <w:t>Racial</w:t>
      </w:r>
      <w:proofErr w:type="spellEnd"/>
      <w:r w:rsidR="001E7E81">
        <w:rPr>
          <w:lang w:eastAsia="en-US"/>
        </w:rPr>
        <w:t xml:space="preserve"> </w:t>
      </w:r>
      <w:proofErr w:type="spellStart"/>
      <w:proofErr w:type="gramStart"/>
      <w:r w:rsidR="001E7E81">
        <w:rPr>
          <w:lang w:eastAsia="en-US"/>
        </w:rPr>
        <w:t>Prociling,Impact</w:t>
      </w:r>
      <w:proofErr w:type="spellEnd"/>
      <w:proofErr w:type="gramEnd"/>
      <w:r w:rsidR="001E7E81">
        <w:rPr>
          <w:lang w:eastAsia="en-US"/>
        </w:rPr>
        <w:t>- Fall</w:t>
      </w:r>
    </w:p>
    <w:p w14:paraId="71FAB2B0" w14:textId="1C970CA7" w:rsidR="000D2080" w:rsidRPr="00E83392" w:rsidRDefault="000D2080" w:rsidP="000D2080">
      <w:pPr>
        <w:pStyle w:val="Gutachten-2"/>
      </w:pPr>
      <w:bookmarkStart w:id="164" w:name="_Toc182667534"/>
      <w:r>
        <w:t>Fall 3: Kopftuch</w:t>
      </w:r>
      <w:r w:rsidR="007161F7">
        <w:t xml:space="preserve"> im Referendariat,</w:t>
      </w:r>
      <w:r w:rsidR="00E70344">
        <w:t xml:space="preserve"> BVerfG</w:t>
      </w:r>
      <w:r w:rsidR="007161F7">
        <w:t xml:space="preserve">,14.01.2020- </w:t>
      </w:r>
      <w:r w:rsidR="007161F7" w:rsidRPr="00E46A54">
        <w:t>2 BvR 1333/17</w:t>
      </w:r>
      <w:bookmarkEnd w:id="164"/>
    </w:p>
    <w:p w14:paraId="75CE26C4" w14:textId="079CD4EC" w:rsidR="00C61266" w:rsidRDefault="00787A82" w:rsidP="00C61266">
      <w:pPr>
        <w:pStyle w:val="Gutachten-Text"/>
        <w:spacing w:line="276" w:lineRule="auto"/>
        <w:rPr>
          <w:rStyle w:val="normaltextrun"/>
        </w:rPr>
      </w:pPr>
      <w:r>
        <w:rPr>
          <w:rStyle w:val="normaltextrun"/>
        </w:rPr>
        <w:t xml:space="preserve">Stichwort: </w:t>
      </w:r>
      <w:r w:rsidR="00E70344">
        <w:rPr>
          <w:rStyle w:val="normaltextrun"/>
        </w:rPr>
        <w:t>Mittelbare Diskriminierung, wer gilt als neutral?</w:t>
      </w:r>
    </w:p>
    <w:p w14:paraId="65C95410" w14:textId="23E9A355" w:rsidR="00E525AE" w:rsidRDefault="00E525AE" w:rsidP="00E525AE">
      <w:pPr>
        <w:pStyle w:val="Gutachten-1"/>
      </w:pPr>
      <w:bookmarkStart w:id="165" w:name="_Toc182667535"/>
      <w:r>
        <w:t>Recht- Geschichte- Verantwortung</w:t>
      </w:r>
      <w:r w:rsidR="00A15E69">
        <w:t xml:space="preserve">- </w:t>
      </w:r>
      <w:commentRangeStart w:id="166"/>
      <w:commentRangeStart w:id="167"/>
      <w:commentRangeStart w:id="168"/>
      <w:r w:rsidR="00A15E69">
        <w:t>Aufarbeitung</w:t>
      </w:r>
      <w:commentRangeEnd w:id="166"/>
      <w:r w:rsidR="00B504F1">
        <w:rPr>
          <w:rStyle w:val="Kommentarzeichen"/>
          <w:rFonts w:asciiTheme="minorHAnsi" w:hAnsiTheme="minorHAnsi"/>
          <w:b w:val="0"/>
          <w:bCs w:val="0"/>
          <w:color w:val="auto"/>
        </w:rPr>
        <w:commentReference w:id="166"/>
      </w:r>
      <w:commentRangeEnd w:id="167"/>
      <w:r w:rsidR="00787A82">
        <w:rPr>
          <w:rStyle w:val="Kommentarzeichen"/>
          <w:rFonts w:asciiTheme="minorHAnsi" w:hAnsiTheme="minorHAnsi"/>
          <w:b w:val="0"/>
          <w:bCs w:val="0"/>
          <w:color w:val="auto"/>
        </w:rPr>
        <w:commentReference w:id="167"/>
      </w:r>
      <w:commentRangeEnd w:id="168"/>
      <w:r w:rsidR="00787A82">
        <w:rPr>
          <w:rStyle w:val="Kommentarzeichen"/>
          <w:rFonts w:asciiTheme="minorHAnsi" w:hAnsiTheme="minorHAnsi"/>
          <w:b w:val="0"/>
          <w:bCs w:val="0"/>
          <w:color w:val="auto"/>
        </w:rPr>
        <w:commentReference w:id="168"/>
      </w:r>
      <w:bookmarkEnd w:id="165"/>
    </w:p>
    <w:p w14:paraId="77AAE3B8" w14:textId="2C0F5E90" w:rsidR="00E525AE" w:rsidRPr="00B504F1" w:rsidRDefault="001E7E81" w:rsidP="00D51184">
      <w:pPr>
        <w:pStyle w:val="Gutachten-Text"/>
      </w:pPr>
      <w:r>
        <w:t xml:space="preserve">Zuerst </w:t>
      </w:r>
      <w:r w:rsidR="00E525AE" w:rsidRPr="00D51184">
        <w:t>beschäftigen</w:t>
      </w:r>
      <w:r>
        <w:t xml:space="preserve"> wir</w:t>
      </w:r>
      <w:r w:rsidR="00E525AE" w:rsidRPr="00D51184">
        <w:t xml:space="preserve"> uns mit der „Schuldfrage“ im Zusammenhang mit dem </w:t>
      </w:r>
      <w:r w:rsidR="00E525AE" w:rsidRPr="001E7E81">
        <w:rPr>
          <w:color w:val="FF0000"/>
        </w:rPr>
        <w:t xml:space="preserve">SED- </w:t>
      </w:r>
      <w:commentRangeStart w:id="169"/>
      <w:commentRangeStart w:id="170"/>
      <w:r w:rsidR="00E525AE" w:rsidRPr="001E7E81">
        <w:rPr>
          <w:color w:val="FF0000"/>
        </w:rPr>
        <w:t>Unrecht</w:t>
      </w:r>
      <w:commentRangeEnd w:id="169"/>
      <w:r>
        <w:rPr>
          <w:rStyle w:val="Kommentarzeichen"/>
          <w:rFonts w:asciiTheme="minorHAnsi" w:hAnsiTheme="minorHAnsi" w:cstheme="minorBidi"/>
          <w:lang w:eastAsia="en-US"/>
        </w:rPr>
        <w:commentReference w:id="169"/>
      </w:r>
      <w:commentRangeEnd w:id="170"/>
      <w:r w:rsidR="008876E8">
        <w:rPr>
          <w:rStyle w:val="Kommentarzeichen"/>
          <w:rFonts w:asciiTheme="minorHAnsi" w:hAnsiTheme="minorHAnsi" w:cstheme="minorBidi"/>
          <w:lang w:eastAsia="en-US"/>
        </w:rPr>
        <w:commentReference w:id="170"/>
      </w:r>
      <w:r w:rsidR="00E525AE" w:rsidRPr="001E7E81">
        <w:rPr>
          <w:color w:val="FF0000"/>
        </w:rPr>
        <w:t xml:space="preserve">, </w:t>
      </w:r>
      <w:r w:rsidR="00E525AE" w:rsidRPr="00D51184">
        <w:t xml:space="preserve">NS- Verbrechen und Kolonialverbrechen, die zum Zeitpunkt ihres Begehens formell legal waren. Ab wann ist Recht Unrecht? Wo beginnt Verantwortung des Individuums? Wie gehen wir mit dem Erbe dieser Verbrechen heute </w:t>
      </w:r>
      <w:r w:rsidR="0080681D">
        <w:t xml:space="preserve">im Rahmen der juristischen Ausbildung </w:t>
      </w:r>
      <w:r w:rsidR="00E525AE" w:rsidRPr="00D51184">
        <w:t xml:space="preserve">um? Mit diesen und weiteren Fragen beschäftigen wir uns aus einer rechtspolitischen und rechtsphilosophischen Perspektiven. Was bedeutet Verantwortung in diesem Zusammenhang? Dazu betrachten wir </w:t>
      </w:r>
      <w:r>
        <w:t xml:space="preserve">zweitens </w:t>
      </w:r>
      <w:r w:rsidR="00E525AE" w:rsidRPr="00D51184">
        <w:t xml:space="preserve">die </w:t>
      </w:r>
      <w:r w:rsidR="00ED0CE4" w:rsidRPr="00D51184">
        <w:t>(teilweise prekäre) Aufarbeitung</w:t>
      </w:r>
      <w:r>
        <w:t xml:space="preserve"> rassistischer </w:t>
      </w:r>
      <w:r w:rsidR="00ED0CE4" w:rsidRPr="00D51184">
        <w:t>Verbrechen</w:t>
      </w:r>
      <w:r w:rsidR="00B504F1">
        <w:t xml:space="preserve"> wie den Umgang mit den sogenannten „Baseballschläger-Jahren“</w:t>
      </w:r>
      <w:r w:rsidR="00004270" w:rsidRPr="00B504F1">
        <w:rPr>
          <w:color w:val="FF0000"/>
        </w:rPr>
        <w:t xml:space="preserve">. </w:t>
      </w:r>
      <w:r w:rsidR="00B504F1">
        <w:t xml:space="preserve">Der Begriff der </w:t>
      </w:r>
      <w:r w:rsidR="00B504F1">
        <w:lastRenderedPageBreak/>
        <w:t xml:space="preserve">„Baseball-Schläger- Jahre“ beschreibt eine Welle rechtsextremistischer Gewalt in der Bundesrepublik der Nachwendejahre, die in der Geschichtserzählung der 90er Jahre oftmals untergeht. </w:t>
      </w:r>
      <w:r w:rsidR="000D43B1">
        <w:t xml:space="preserve">Zu den schlimmsten Angriffen dieser Zeit gehört das Pogrom auf (Asyl-) Unterkünfte ehemaliger vietnamesischer </w:t>
      </w:r>
      <w:proofErr w:type="spellStart"/>
      <w:proofErr w:type="gramStart"/>
      <w:r w:rsidR="000D43B1">
        <w:t>Vertragsarbeiter:innen</w:t>
      </w:r>
      <w:proofErr w:type="spellEnd"/>
      <w:proofErr w:type="gramEnd"/>
      <w:r w:rsidR="000D43B1">
        <w:t xml:space="preserve"> in Rostock- Lichtenhagen, wo ein faschistischer Mob drei Tage lang unter Applaus der benachbarten </w:t>
      </w:r>
      <w:proofErr w:type="spellStart"/>
      <w:r w:rsidR="000D43B1">
        <w:t>Anwohner:innen</w:t>
      </w:r>
      <w:proofErr w:type="spellEnd"/>
      <w:r w:rsidR="000D43B1">
        <w:t xml:space="preserve"> Steine und Molotow- Cocktails warf. </w:t>
      </w:r>
      <w:r w:rsidR="000D43B1" w:rsidRPr="000D43B1">
        <w:t>Exemplarisch betrachten wir die Aufarbeitung der sogenannten „Baseballschläger- Jahre“ als zutiefst inadäquate Aufarbeitung rassistischer Verbrechen</w:t>
      </w:r>
      <w:r w:rsidR="000D43B1">
        <w:t xml:space="preserve">. Im Vorhinein des Workshops ist es für die Teilnehmenden hilfreich, sich mit dem Begriff der „Baseballschläger- Jahre“ kurz vertraut zu machen. </w:t>
      </w:r>
    </w:p>
    <w:p w14:paraId="4EA17F3C" w14:textId="58054BF5" w:rsidR="00C61266" w:rsidRDefault="00C61266" w:rsidP="00C61266">
      <w:pPr>
        <w:pStyle w:val="Gutachten-1"/>
      </w:pPr>
      <w:bookmarkStart w:id="171" w:name="_Toc182667536"/>
      <w:r>
        <w:t xml:space="preserve">Rassismus im Kontext der juristischen </w:t>
      </w:r>
      <w:commentRangeStart w:id="172"/>
      <w:commentRangeStart w:id="173"/>
      <w:r>
        <w:t>Ausbildung</w:t>
      </w:r>
      <w:commentRangeEnd w:id="172"/>
      <w:r w:rsidR="00A15E69">
        <w:rPr>
          <w:rStyle w:val="Kommentarzeichen"/>
          <w:rFonts w:asciiTheme="minorHAnsi" w:hAnsiTheme="minorHAnsi"/>
          <w:b w:val="0"/>
          <w:bCs w:val="0"/>
          <w:color w:val="auto"/>
        </w:rPr>
        <w:commentReference w:id="172"/>
      </w:r>
      <w:commentRangeEnd w:id="173"/>
      <w:r w:rsidR="00B84140">
        <w:rPr>
          <w:rStyle w:val="Kommentarzeichen"/>
          <w:rFonts w:asciiTheme="minorHAnsi" w:hAnsiTheme="minorHAnsi"/>
          <w:b w:val="0"/>
          <w:bCs w:val="0"/>
          <w:color w:val="auto"/>
        </w:rPr>
        <w:commentReference w:id="173"/>
      </w:r>
      <w:r w:rsidR="00754FC6">
        <w:t>:        Antirassismus als „übersehene“ Kernkompetenz</w:t>
      </w:r>
      <w:bookmarkEnd w:id="171"/>
      <w:r w:rsidR="00754FC6">
        <w:t xml:space="preserve"> </w:t>
      </w:r>
      <w:r>
        <w:t xml:space="preserve"> </w:t>
      </w:r>
    </w:p>
    <w:p w14:paraId="51885DF8" w14:textId="776EC632" w:rsidR="00754FC6" w:rsidRDefault="00E525AE" w:rsidP="00E525AE">
      <w:pPr>
        <w:pStyle w:val="Gutachten-Text"/>
      </w:pPr>
      <w:r w:rsidRPr="00D51184">
        <w:t xml:space="preserve">Im letzten Teil des Workshops widmen wir uns folgenden </w:t>
      </w:r>
      <w:r w:rsidR="00C61266" w:rsidRPr="00D51184">
        <w:t>Leitfragen</w:t>
      </w:r>
      <w:r w:rsidRPr="00D51184">
        <w:t xml:space="preserve">: Wie schafft man </w:t>
      </w:r>
      <w:proofErr w:type="spellStart"/>
      <w:r w:rsidRPr="00D51184">
        <w:t>rassismuskritische</w:t>
      </w:r>
      <w:proofErr w:type="spellEnd"/>
      <w:r w:rsidRPr="00D51184">
        <w:t xml:space="preserve"> Räume an der Universität? Wieso ist das Asylrecht eigentlich nicht examensrelevant? Wo stoßen wir auf persönliche und strukturelle Grenzen in der Auseinandersetzung mit rassistischen Kontinuitäten im Recht? Wir betrachten</w:t>
      </w:r>
      <w:r w:rsidR="00754FC6">
        <w:t xml:space="preserve"> zuerst Möglichkeiten studentischer Partizipation in universitären Binnenstrukturen. Im Anschluss daran beschäftigen wir uns mit der Frage, inwieweit kritische Inhalte (das heißt im Rahmen d</w:t>
      </w:r>
      <w:r w:rsidR="00B84140">
        <w:t>ie</w:t>
      </w:r>
      <w:r w:rsidR="00754FC6">
        <w:t>s</w:t>
      </w:r>
      <w:r w:rsidR="00B84140">
        <w:t>es</w:t>
      </w:r>
      <w:r w:rsidR="00754FC6">
        <w:t xml:space="preserve"> Workshops antirassistische Inhalte) in die Lehre</w:t>
      </w:r>
      <w:r w:rsidR="00B84140">
        <w:t xml:space="preserve"> bereits</w:t>
      </w:r>
      <w:r w:rsidR="00754FC6">
        <w:t xml:space="preserve"> implementiert werden</w:t>
      </w:r>
      <w:r w:rsidR="00B84140">
        <w:t xml:space="preserve"> und zukünftig </w:t>
      </w:r>
      <w:proofErr w:type="spellStart"/>
      <w:r w:rsidR="00B84140">
        <w:t>impelmentiert</w:t>
      </w:r>
      <w:proofErr w:type="spellEnd"/>
      <w:r w:rsidR="00B84140">
        <w:t xml:space="preserve"> werden können</w:t>
      </w:r>
      <w:r w:rsidR="00754FC6">
        <w:t xml:space="preserve">. </w:t>
      </w:r>
      <w:r w:rsidR="004E13FE">
        <w:t xml:space="preserve">Angesichts eines ohnehin schon überladenen Stundenplans: wie wird Antirassismus vom </w:t>
      </w:r>
      <w:r w:rsidR="00B84140">
        <w:t>„</w:t>
      </w:r>
      <w:r w:rsidR="004E13FE">
        <w:t>nice-to-have</w:t>
      </w:r>
      <w:r w:rsidR="00B84140">
        <w:t>“</w:t>
      </w:r>
      <w:r w:rsidR="004E13FE">
        <w:t xml:space="preserve"> zum</w:t>
      </w:r>
      <w:r w:rsidR="00B84140">
        <w:t xml:space="preserve"> tatsächlichen</w:t>
      </w:r>
      <w:r w:rsidR="004E13FE">
        <w:t xml:space="preserve"> Teil unserer juristischen Ausbildung? Diese Überlegung ergibt sich </w:t>
      </w:r>
      <w:commentRangeStart w:id="174"/>
      <w:commentRangeStart w:id="175"/>
      <w:r w:rsidR="004E13FE">
        <w:t xml:space="preserve">nicht (nur) aus ideellen Erwägungen, </w:t>
      </w:r>
      <w:commentRangeEnd w:id="174"/>
      <w:r w:rsidR="00B84140">
        <w:rPr>
          <w:rStyle w:val="Kommentarzeichen"/>
          <w:rFonts w:asciiTheme="minorHAnsi" w:hAnsiTheme="minorHAnsi" w:cstheme="minorBidi"/>
          <w:lang w:eastAsia="en-US"/>
        </w:rPr>
        <w:commentReference w:id="174"/>
      </w:r>
      <w:commentRangeEnd w:id="175"/>
      <w:r w:rsidR="0080681D">
        <w:rPr>
          <w:rStyle w:val="Kommentarzeichen"/>
          <w:rFonts w:asciiTheme="minorHAnsi" w:hAnsiTheme="minorHAnsi" w:cstheme="minorBidi"/>
          <w:lang w:eastAsia="en-US"/>
        </w:rPr>
        <w:commentReference w:id="175"/>
      </w:r>
      <w:r w:rsidR="004E13FE">
        <w:t>sondern gerade angesichts des Fakts, dass Recht für alle Menschen gilt</w:t>
      </w:r>
      <w:r w:rsidR="001A67DB">
        <w:t>, die Gleichheit vor dem Gesetz verfassungsrechtlich gewährleistet ist,</w:t>
      </w:r>
      <w:r w:rsidR="004E13FE">
        <w:t xml:space="preserve"> und daher diskriminierungsfrei auszuüben, zu sprechen und zu untersuchen ist. </w:t>
      </w:r>
    </w:p>
    <w:p w14:paraId="53BE45AD" w14:textId="57BD6FD9" w:rsidR="00507E9C" w:rsidRPr="00E46A54" w:rsidRDefault="00507E9C" w:rsidP="00507E9C">
      <w:pPr>
        <w:pStyle w:val="Gutachten-Text"/>
        <w:rPr>
          <w:color w:val="FF0000"/>
        </w:rPr>
      </w:pPr>
      <w:r w:rsidRPr="00507E9C">
        <w:t>Bereits jetzt besteht eine Bandbreite an Initiativen, die im oftmals überladenen universitären Alltag einen kritischen Anspruch an das Studium implementieren wollen. Ihr Ziel: den Studierenden Anlaufstellen, Ressourcen und Vernetzung im universitären Leben bieten. Räume für einen gemeinsamen Austausch gibt es zum Beispiel an</w:t>
      </w:r>
      <w:r w:rsidR="00B84140">
        <w:t xml:space="preserve"> vielen </w:t>
      </w:r>
      <w:r w:rsidRPr="00507E9C">
        <w:t xml:space="preserve">Universität </w:t>
      </w:r>
      <w:r w:rsidR="00B84140">
        <w:t>den</w:t>
      </w:r>
      <w:r w:rsidRPr="00507E9C">
        <w:t xml:space="preserve"> Arbeitskreis kritischer </w:t>
      </w:r>
      <w:proofErr w:type="spellStart"/>
      <w:proofErr w:type="gramStart"/>
      <w:r w:rsidRPr="00507E9C">
        <w:t>Jurist:innen</w:t>
      </w:r>
      <w:proofErr w:type="spellEnd"/>
      <w:proofErr w:type="gramEnd"/>
      <w:r w:rsidR="00B84140">
        <w:t xml:space="preserve"> (</w:t>
      </w:r>
      <w:proofErr w:type="spellStart"/>
      <w:r w:rsidR="00B84140">
        <w:t>AkJ</w:t>
      </w:r>
      <w:proofErr w:type="spellEnd"/>
      <w:r w:rsidR="00B84140">
        <w:t>)</w:t>
      </w:r>
      <w:r w:rsidRPr="00507E9C">
        <w:t xml:space="preserve">, der sich mit marginalisierten Perspektiven im juristischen und rechtsrealen Raum beschäftigt, sowie die  Hochschulgruppe </w:t>
      </w:r>
      <w:proofErr w:type="spellStart"/>
      <w:r w:rsidRPr="00507E9C">
        <w:t>BiJoc</w:t>
      </w:r>
      <w:proofErr w:type="spellEnd"/>
      <w:r w:rsidRPr="00507E9C">
        <w:t xml:space="preserve"> (Black, </w:t>
      </w:r>
      <w:proofErr w:type="spellStart"/>
      <w:r w:rsidRPr="00507E9C">
        <w:t>indigenous</w:t>
      </w:r>
      <w:proofErr w:type="spellEnd"/>
      <w:r w:rsidRPr="00507E9C">
        <w:t xml:space="preserve">, Jurastudierende </w:t>
      </w:r>
      <w:proofErr w:type="spellStart"/>
      <w:r w:rsidRPr="00507E9C">
        <w:t>of</w:t>
      </w:r>
      <w:proofErr w:type="spellEnd"/>
      <w:r w:rsidRPr="00507E9C">
        <w:t xml:space="preserve"> </w:t>
      </w:r>
      <w:proofErr w:type="spellStart"/>
      <w:r w:rsidRPr="00507E9C">
        <w:t>colour</w:t>
      </w:r>
      <w:proofErr w:type="spellEnd"/>
      <w:r w:rsidRPr="00507E9C">
        <w:rPr>
          <w:color w:val="FF0000"/>
        </w:rPr>
        <w:t>)</w:t>
      </w:r>
      <w:r w:rsidR="00B84140">
        <w:rPr>
          <w:color w:val="FF0000"/>
        </w:rPr>
        <w:t>.</w:t>
      </w:r>
      <w:r w:rsidRPr="00507E9C">
        <w:t xml:space="preserve"> </w:t>
      </w:r>
      <w:r w:rsidR="00B84140">
        <w:t>D</w:t>
      </w:r>
      <w:r w:rsidRPr="00507E9C">
        <w:t>ie</w:t>
      </w:r>
      <w:r w:rsidR="00B84140">
        <w:t>se</w:t>
      </w:r>
      <w:r w:rsidRPr="00507E9C">
        <w:t xml:space="preserve"> s</w:t>
      </w:r>
      <w:r w:rsidR="00B84140">
        <w:t>etzt sich</w:t>
      </w:r>
      <w:r w:rsidRPr="00507E9C">
        <w:t xml:space="preserve"> als feministische, antirassistische und machtkritische Hochschulgruppe für mehr Sichtbarkeit von Anliegen von </w:t>
      </w:r>
      <w:proofErr w:type="spellStart"/>
      <w:r w:rsidRPr="00507E9C">
        <w:t>BiPoc</w:t>
      </w:r>
      <w:proofErr w:type="spellEnd"/>
      <w:r w:rsidRPr="00507E9C">
        <w:t xml:space="preserve"> Jurastudierenden und einer solidarischen Vernetzung ein. </w:t>
      </w:r>
    </w:p>
    <w:p w14:paraId="02F51E2B" w14:textId="3BE972E2" w:rsidR="00507E9C" w:rsidRPr="00507E9C" w:rsidRDefault="00507E9C" w:rsidP="00507E9C">
      <w:pPr>
        <w:pStyle w:val="Gutachten-Text"/>
      </w:pPr>
      <w:r w:rsidRPr="00507E9C">
        <w:t xml:space="preserve">Die Aufzählung ist exemplarisch für die verschiedenen Hochschulgruppen und politischen Partizipationsmöglichkeiten für Studierende. Vereint sind sie alle im Anliegen, den universitären Alltag mitzutragen und aktiv zu gestalten. Also nicht nur zu rezipieren, sondern mit- und </w:t>
      </w:r>
      <w:r w:rsidR="00B84140">
        <w:t>um</w:t>
      </w:r>
      <w:r w:rsidRPr="00507E9C">
        <w:t>zudenken, mithin zu hinterfragen.</w:t>
      </w:r>
      <w:r w:rsidR="00A15E69">
        <w:t xml:space="preserve"> </w:t>
      </w:r>
      <w:r w:rsidRPr="00507E9C">
        <w:t xml:space="preserve">Dabei fungieren sie als </w:t>
      </w:r>
      <w:proofErr w:type="spellStart"/>
      <w:proofErr w:type="gramStart"/>
      <w:r w:rsidRPr="00507E9C">
        <w:t>Mediator</w:t>
      </w:r>
      <w:r w:rsidR="00B84140">
        <w:t>:inn</w:t>
      </w:r>
      <w:r w:rsidRPr="00507E9C">
        <w:t>en</w:t>
      </w:r>
      <w:proofErr w:type="spellEnd"/>
      <w:proofErr w:type="gramEnd"/>
      <w:r w:rsidRPr="00507E9C">
        <w:t xml:space="preserve"> zwischen Universität und der Studierendenschaft und sind damit essentiell für eine Vertretung vulnerabler Perspektiven auf Augenhöhe.</w:t>
      </w:r>
    </w:p>
    <w:p w14:paraId="4326BB09" w14:textId="649985C6" w:rsidR="004E13FE" w:rsidRDefault="00507E9C" w:rsidP="004E13FE">
      <w:pPr>
        <w:pStyle w:val="Gutachten-Text"/>
      </w:pPr>
      <w:r w:rsidRPr="00507E9C">
        <w:lastRenderedPageBreak/>
        <w:t xml:space="preserve">Ferner gibt es Angebote wie </w:t>
      </w:r>
      <w:proofErr w:type="spellStart"/>
      <w:r w:rsidRPr="00507E9C">
        <w:t>Refugee</w:t>
      </w:r>
      <w:proofErr w:type="spellEnd"/>
      <w:r w:rsidRPr="00507E9C">
        <w:t xml:space="preserve"> </w:t>
      </w:r>
      <w:r w:rsidR="00B84140">
        <w:t>L</w:t>
      </w:r>
      <w:r w:rsidRPr="00507E9C">
        <w:t xml:space="preserve">aw </w:t>
      </w:r>
      <w:proofErr w:type="spellStart"/>
      <w:r w:rsidR="00B84140">
        <w:t>C</w:t>
      </w:r>
      <w:r w:rsidRPr="00507E9C">
        <w:t>lini</w:t>
      </w:r>
      <w:r w:rsidR="00AA473F">
        <w:t>cs</w:t>
      </w:r>
      <w:proofErr w:type="spellEnd"/>
      <w:r w:rsidR="00AA473F">
        <w:t xml:space="preserve"> oder Grund- und Menschenrechte </w:t>
      </w:r>
      <w:r w:rsidR="00B84140">
        <w:t>L</w:t>
      </w:r>
      <w:r w:rsidR="00AA473F">
        <w:t xml:space="preserve">aw </w:t>
      </w:r>
      <w:r w:rsidR="00B84140">
        <w:t>C</w:t>
      </w:r>
      <w:r w:rsidR="00AA473F">
        <w:t>linic</w:t>
      </w:r>
      <w:r w:rsidRPr="00507E9C">
        <w:t xml:space="preserve">, </w:t>
      </w:r>
      <w:r w:rsidR="00B84140">
        <w:t>bei denen</w:t>
      </w:r>
      <w:r w:rsidR="00B84140" w:rsidRPr="00507E9C">
        <w:t xml:space="preserve"> </w:t>
      </w:r>
      <w:r w:rsidRPr="00507E9C">
        <w:t>das Erlernte in direkte Praxis umgesetzt werden kann, eine Symbiose aus Kompetenz Erweiterung und Sammlung erster Expertise in dem Bere</w:t>
      </w:r>
      <w:r w:rsidR="00AA473F">
        <w:t xml:space="preserve">ich. </w:t>
      </w:r>
      <w:r w:rsidRPr="00507E9C">
        <w:t>Diese Angebote helfen, sich der verkürzten Annahme zu entziehen, dass Jura und Gerechtigkeit einander ausschließen</w:t>
      </w:r>
      <w:r w:rsidR="00B84140">
        <w:t xml:space="preserve"> oder automatisch einander bedeuten</w:t>
      </w:r>
      <w:r w:rsidR="00A15E69">
        <w:t>.</w:t>
      </w:r>
      <w:r w:rsidRPr="00507E9C">
        <w:t xml:space="preserve"> </w:t>
      </w:r>
      <w:r w:rsidR="00A15E69">
        <w:t>S</w:t>
      </w:r>
      <w:r w:rsidRPr="00507E9C">
        <w:t xml:space="preserve">o können in gemeinsamer Anstrengung Anliegen auf die Agenda gebracht werden, vulnerable Stimmen sichtbar gemacht werden und das universitäre Leben aktiv mitgestaltet werden. </w:t>
      </w:r>
      <w:r w:rsidR="004E13FE">
        <w:t xml:space="preserve">Was dabei auffällt: Engagement im universitären Alltag ist möglich und erwünscht, wohingegen kritische Inhalte oftmals nur als „nice-to-have“ in Form von Wahlfächern oder Zusatzseminaren Eingang ins Kurrikulum von Studierenden findet. </w:t>
      </w:r>
    </w:p>
    <w:p w14:paraId="41995C32" w14:textId="7CF925E6" w:rsidR="00A15E69" w:rsidRDefault="000D43B1" w:rsidP="00507E9C">
      <w:pPr>
        <w:pStyle w:val="Gutachten-Text"/>
      </w:pPr>
      <w:r>
        <w:t>F</w:t>
      </w:r>
      <w:r w:rsidR="00A15E69" w:rsidRPr="00A15E69">
        <w:t>eministische Rechtswissenschaften</w:t>
      </w:r>
      <w:r>
        <w:t xml:space="preserve"> sowie die </w:t>
      </w:r>
      <w:r w:rsidR="00A15E69" w:rsidRPr="00A15E69">
        <w:t>kritische Auseinandersetzung mit Recht</w:t>
      </w:r>
      <w:r>
        <w:t xml:space="preserve"> </w:t>
      </w:r>
      <w:r w:rsidR="002E60D4">
        <w:t>kommen</w:t>
      </w:r>
      <w:r w:rsidR="002E60D4" w:rsidRPr="00A15E69">
        <w:t xml:space="preserve"> </w:t>
      </w:r>
      <w:r w:rsidR="00A15E69" w:rsidRPr="00A15E69">
        <w:t>im Jurastudium</w:t>
      </w:r>
      <w:r>
        <w:t xml:space="preserve"> eine eher untergeordnete Rolle zu</w:t>
      </w:r>
      <w:r w:rsidR="00A15E69">
        <w:t xml:space="preserve">. </w:t>
      </w:r>
      <w:r w:rsidR="00A15E69" w:rsidRPr="00A15E69">
        <w:t xml:space="preserve"> </w:t>
      </w:r>
      <w:r w:rsidR="00754FC6">
        <w:t xml:space="preserve">Es </w:t>
      </w:r>
      <w:r w:rsidR="00A15E69" w:rsidRPr="00A15E69">
        <w:t xml:space="preserve">vernachlässigt die Perspektive marginalisierter Gruppen, es wird den gesellschaftlichen Herausforderungen von der Klimakrise bis zur Bedrohung des autoritären Populismus in Deutschland, Europa und der Welt nicht gerecht. In einem zeitgemäßen Jurastudium müssen diese </w:t>
      </w:r>
      <w:proofErr w:type="spellStart"/>
      <w:r w:rsidR="00A15E69" w:rsidRPr="00A15E69">
        <w:t>be</w:t>
      </w:r>
      <w:proofErr w:type="spellEnd"/>
      <w:r w:rsidR="00A15E69" w:rsidRPr="00A15E69">
        <w:t>- und verhandelt werden kritische Perspektiven müssen Raum finden.</w:t>
      </w:r>
      <w:r w:rsidR="00754FC6">
        <w:t xml:space="preserve"> Während durch die Betrachtung des Pflichtstoffkatalogs der Eindruck entsteht, dass beispielsweise das Asylrecht sei nicht prüfungsrelevant, ist es in der Praxis wichtiger denn je. </w:t>
      </w:r>
    </w:p>
    <w:p w14:paraId="3FDEFDC4" w14:textId="1010791D" w:rsidR="00A15E69" w:rsidRPr="00507E9C" w:rsidDel="00E46A54" w:rsidRDefault="00A15E69" w:rsidP="00507E9C">
      <w:pPr>
        <w:pStyle w:val="Gutachten-Text"/>
        <w:rPr>
          <w:del w:id="176" w:author="Silvia Machura" w:date="2024-11-16T16:36:00Z"/>
        </w:rPr>
      </w:pPr>
      <w:r w:rsidRPr="00A15E69">
        <w:t>Was wollen wir von diesem Studium? Was bedeutet es, kritisch Jura zu studieren und welche Verantwortung geht mit der anschließenden Praxis dieser Materie einher?</w:t>
      </w:r>
      <w:r w:rsidR="00B84140">
        <w:t xml:space="preserve"> </w:t>
      </w:r>
      <w:r w:rsidRPr="00A15E69">
        <w:t xml:space="preserve">Was bedeutet </w:t>
      </w:r>
      <w:r w:rsidRPr="00A15E69">
        <w:rPr>
          <w:i/>
          <w:iCs/>
        </w:rPr>
        <w:t xml:space="preserve">kritisch </w:t>
      </w:r>
      <w:r w:rsidRPr="00A15E69">
        <w:t xml:space="preserve">in diesem Zusammenhang? Kritisch bedeutet zuallererst hinterfragen: wie kommt es zu juristischen Normen; welche Prozesse sind einer juristischen Norm vorgelagert; hat die </w:t>
      </w:r>
      <w:r w:rsidRPr="00A15E69">
        <w:rPr>
          <w:i/>
          <w:iCs/>
        </w:rPr>
        <w:t xml:space="preserve">herrschende Meinung </w:t>
      </w:r>
      <w:r w:rsidRPr="00A15E69">
        <w:t>einen Absolutheitsanspruch; wer bestimmt, welches Wissen im rechtswissenschaftlichen Diskurs anerkannt wird</w:t>
      </w:r>
      <w:r w:rsidR="00B84140">
        <w:t>?</w:t>
      </w:r>
      <w:r w:rsidRPr="00A15E69">
        <w:t xml:space="preserve"> </w:t>
      </w:r>
      <w:r w:rsidR="00B84140">
        <w:t>E</w:t>
      </w:r>
      <w:r w:rsidRPr="00A15E69">
        <w:t>rst wenn kritische Perspektiven ihren Eingang in die juristische Ausbildung finden, wird das Recht in seinem absoluten Geltungsanspruch der pluralistischen Vielfalt an Perspektiven und menschlichen Schick</w:t>
      </w:r>
      <w:r w:rsidR="00754FC6">
        <w:t>sale</w:t>
      </w:r>
      <w:r w:rsidRPr="00A15E69">
        <w:t xml:space="preserve">n, die es erfasst, </w:t>
      </w:r>
      <w:commentRangeStart w:id="177"/>
      <w:commentRangeStart w:id="178"/>
      <w:r w:rsidRPr="00A15E69">
        <w:t>gerecht</w:t>
      </w:r>
      <w:commentRangeEnd w:id="177"/>
      <w:r w:rsidR="00AA473F">
        <w:rPr>
          <w:rStyle w:val="Kommentarzeichen"/>
          <w:rFonts w:asciiTheme="minorHAnsi" w:hAnsiTheme="minorHAnsi" w:cstheme="minorBidi"/>
          <w:lang w:eastAsia="en-US"/>
        </w:rPr>
        <w:commentReference w:id="177"/>
      </w:r>
      <w:commentRangeEnd w:id="178"/>
      <w:r w:rsidR="00B84140">
        <w:rPr>
          <w:rStyle w:val="Kommentarzeichen"/>
          <w:rFonts w:asciiTheme="minorHAnsi" w:hAnsiTheme="minorHAnsi" w:cstheme="minorBidi"/>
          <w:lang w:eastAsia="en-US"/>
        </w:rPr>
        <w:commentReference w:id="178"/>
      </w:r>
      <w:r w:rsidRPr="00A15E69">
        <w:t>.</w:t>
      </w:r>
    </w:p>
    <w:p w14:paraId="34265652" w14:textId="77777777" w:rsidR="00507E9C" w:rsidRPr="00E525AE" w:rsidRDefault="00507E9C" w:rsidP="00E525AE">
      <w:pPr>
        <w:pStyle w:val="Gutachten-Text"/>
      </w:pPr>
    </w:p>
    <w:p w14:paraId="1EAC4AD5" w14:textId="77777777" w:rsidR="0063162B" w:rsidRPr="00910E1F" w:rsidRDefault="00407615" w:rsidP="00473BAC">
      <w:pPr>
        <w:pStyle w:val="Gutachten-1"/>
        <w:numPr>
          <w:ilvl w:val="0"/>
          <w:numId w:val="0"/>
        </w:numPr>
      </w:pPr>
      <w:r w:rsidRPr="00910E1F">
        <w:br w:type="page"/>
      </w:r>
      <w:bookmarkStart w:id="179" w:name="_Toc182667537"/>
      <w:r w:rsidRPr="00910E1F">
        <w:lastRenderedPageBreak/>
        <w:t>Impressum</w:t>
      </w:r>
      <w:bookmarkEnd w:id="179"/>
    </w:p>
    <w:p w14:paraId="52BF9A8E" w14:textId="77777777" w:rsidR="00407615" w:rsidRPr="00910E1F" w:rsidRDefault="00407615" w:rsidP="00841A61">
      <w:pPr>
        <w:spacing w:line="276" w:lineRule="auto"/>
        <w:rPr>
          <w:rFonts w:ascii="Helvetica" w:hAnsi="Helvetica"/>
        </w:rPr>
      </w:pPr>
    </w:p>
    <w:p w14:paraId="1B9916E0" w14:textId="77777777" w:rsidR="00407615" w:rsidRPr="007D704E" w:rsidRDefault="00407615" w:rsidP="001F0173">
      <w:pPr>
        <w:spacing w:after="120" w:line="276" w:lineRule="auto"/>
        <w:rPr>
          <w:rFonts w:ascii="Helvetica" w:hAnsi="Helvetica"/>
          <w:b/>
        </w:rPr>
      </w:pPr>
      <w:r w:rsidRPr="007D704E">
        <w:rPr>
          <w:rFonts w:ascii="Helvetica" w:hAnsi="Helvetica"/>
          <w:b/>
        </w:rPr>
        <w:t>Herausgeber</w:t>
      </w:r>
    </w:p>
    <w:p w14:paraId="5B0F4852" w14:textId="77777777" w:rsidR="00407615" w:rsidRDefault="00407615" w:rsidP="00841A61">
      <w:pPr>
        <w:spacing w:line="276" w:lineRule="auto"/>
        <w:rPr>
          <w:rFonts w:ascii="Helvetica" w:hAnsi="Helvetica"/>
        </w:rPr>
      </w:pPr>
      <w:r>
        <w:rPr>
          <w:rFonts w:ascii="Helvetica" w:hAnsi="Helvetica"/>
        </w:rPr>
        <w:t xml:space="preserve">Bundesverband </w:t>
      </w:r>
      <w:r w:rsidR="00EC01B7">
        <w:rPr>
          <w:rFonts w:ascii="Helvetica" w:hAnsi="Helvetica"/>
        </w:rPr>
        <w:t>r</w:t>
      </w:r>
      <w:r>
        <w:rPr>
          <w:rFonts w:ascii="Helvetica" w:hAnsi="Helvetica"/>
        </w:rPr>
        <w:t>echtswissenschaftlicher Fachschaften e.V.</w:t>
      </w:r>
    </w:p>
    <w:p w14:paraId="74564D6C" w14:textId="77777777" w:rsidR="00407615" w:rsidRDefault="00407615" w:rsidP="00841A61">
      <w:pPr>
        <w:spacing w:line="276" w:lineRule="auto"/>
        <w:rPr>
          <w:rFonts w:ascii="Helvetica" w:hAnsi="Helvetica"/>
        </w:rPr>
      </w:pPr>
      <w:r>
        <w:rPr>
          <w:rFonts w:ascii="Helvetica" w:hAnsi="Helvetica"/>
        </w:rPr>
        <w:t xml:space="preserve">c/o </w:t>
      </w:r>
      <w:proofErr w:type="gramStart"/>
      <w:r>
        <w:rPr>
          <w:rFonts w:ascii="Helvetica" w:hAnsi="Helvetica"/>
        </w:rPr>
        <w:t>FSR Rechtswissenschaft</w:t>
      </w:r>
      <w:proofErr w:type="gramEnd"/>
      <w:r>
        <w:rPr>
          <w:rFonts w:ascii="Helvetica" w:hAnsi="Helvetica"/>
        </w:rPr>
        <w:t xml:space="preserve"> der Universität Hamburg</w:t>
      </w:r>
    </w:p>
    <w:p w14:paraId="2DE52E0F" w14:textId="77777777" w:rsidR="00407615" w:rsidRPr="00EC17F1" w:rsidRDefault="00407615" w:rsidP="00841A61">
      <w:pPr>
        <w:spacing w:line="276" w:lineRule="auto"/>
        <w:rPr>
          <w:rFonts w:ascii="Helvetica" w:hAnsi="Helvetica"/>
          <w:lang w:val="en-GB"/>
        </w:rPr>
      </w:pPr>
      <w:r w:rsidRPr="00EC17F1">
        <w:rPr>
          <w:rFonts w:ascii="Helvetica" w:hAnsi="Helvetica"/>
          <w:lang w:val="en-GB"/>
        </w:rPr>
        <w:t>Rothenbaumchausee</w:t>
      </w:r>
      <w:r w:rsidR="00910E1F">
        <w:rPr>
          <w:rFonts w:ascii="Helvetica" w:hAnsi="Helvetica"/>
          <w:lang w:val="en-GB"/>
        </w:rPr>
        <w:t> </w:t>
      </w:r>
      <w:r w:rsidRPr="00EC17F1">
        <w:rPr>
          <w:rFonts w:ascii="Helvetica" w:hAnsi="Helvetica"/>
          <w:lang w:val="en-GB"/>
        </w:rPr>
        <w:t>33</w:t>
      </w:r>
    </w:p>
    <w:p w14:paraId="4C24B8CF" w14:textId="77777777" w:rsidR="007D704E" w:rsidRPr="00EC17F1" w:rsidRDefault="00407615" w:rsidP="00473BAC">
      <w:pPr>
        <w:spacing w:after="120" w:line="276" w:lineRule="auto"/>
        <w:rPr>
          <w:rFonts w:ascii="Helvetica" w:hAnsi="Helvetica"/>
          <w:lang w:val="en-GB"/>
        </w:rPr>
      </w:pPr>
      <w:r w:rsidRPr="00EC17F1">
        <w:rPr>
          <w:rFonts w:ascii="Helvetica" w:hAnsi="Helvetica"/>
          <w:lang w:val="en-GB"/>
        </w:rPr>
        <w:t>20148 Hamburg</w:t>
      </w:r>
    </w:p>
    <w:p w14:paraId="37D2C25A" w14:textId="77777777" w:rsidR="00407615" w:rsidRPr="00EC17F1" w:rsidRDefault="00407615" w:rsidP="00841A61">
      <w:pPr>
        <w:spacing w:line="276" w:lineRule="auto"/>
        <w:rPr>
          <w:rFonts w:ascii="Helvetica" w:hAnsi="Helvetica"/>
          <w:lang w:val="en-GB"/>
        </w:rPr>
      </w:pPr>
      <w:r w:rsidRPr="00EC17F1">
        <w:rPr>
          <w:rFonts w:ascii="Helvetica" w:hAnsi="Helvetica"/>
          <w:lang w:val="en-GB"/>
        </w:rPr>
        <w:t>www.bundesfachschaft.de</w:t>
      </w:r>
    </w:p>
    <w:p w14:paraId="2B76D8C7" w14:textId="77777777" w:rsidR="00407615" w:rsidRPr="00EC17F1" w:rsidRDefault="00407615" w:rsidP="00841A61">
      <w:pPr>
        <w:spacing w:line="276" w:lineRule="auto"/>
        <w:rPr>
          <w:rFonts w:ascii="Helvetica" w:hAnsi="Helvetica"/>
          <w:lang w:val="en-GB"/>
        </w:rPr>
      </w:pPr>
      <w:r w:rsidRPr="00EC17F1">
        <w:rPr>
          <w:rFonts w:ascii="Helvetica" w:hAnsi="Helvetica"/>
          <w:lang w:val="en-GB"/>
        </w:rPr>
        <w:t>info@bundesfachschaft.de</w:t>
      </w:r>
    </w:p>
    <w:p w14:paraId="09671B38" w14:textId="77777777" w:rsidR="007D704E" w:rsidRPr="00EC17F1" w:rsidRDefault="007D704E" w:rsidP="00841A61">
      <w:pPr>
        <w:spacing w:line="276" w:lineRule="auto"/>
        <w:rPr>
          <w:rFonts w:ascii="Helvetica" w:hAnsi="Helvetica"/>
          <w:lang w:val="en-GB"/>
        </w:rPr>
      </w:pPr>
    </w:p>
    <w:p w14:paraId="538BED6A" w14:textId="77777777" w:rsidR="007D704E" w:rsidRPr="00EC17F1" w:rsidRDefault="007D704E" w:rsidP="00841A61">
      <w:pPr>
        <w:spacing w:line="276" w:lineRule="auto"/>
        <w:rPr>
          <w:rFonts w:ascii="Helvetica" w:hAnsi="Helvetica"/>
          <w:lang w:val="en-GB"/>
        </w:rPr>
      </w:pPr>
    </w:p>
    <w:p w14:paraId="3A1FCC95" w14:textId="77777777" w:rsidR="00407615" w:rsidRPr="007D704E" w:rsidRDefault="006C3D90" w:rsidP="001F0173">
      <w:pPr>
        <w:spacing w:after="120" w:line="276" w:lineRule="auto"/>
        <w:rPr>
          <w:rFonts w:ascii="Helvetica" w:hAnsi="Helvetica"/>
          <w:b/>
        </w:rPr>
      </w:pPr>
      <w:r w:rsidRPr="17455573">
        <w:rPr>
          <w:rFonts w:ascii="Helvetica" w:hAnsi="Helvetica"/>
          <w:b/>
          <w:bCs/>
        </w:rPr>
        <w:t>Text</w:t>
      </w:r>
    </w:p>
    <w:sdt>
      <w:sdtPr>
        <w:rPr>
          <w:rFonts w:ascii="Helvetica" w:eastAsia="Helvetica" w:hAnsi="Helvetica" w:cs="Helvetica"/>
          <w:color w:val="000000" w:themeColor="text1"/>
        </w:rPr>
        <w:id w:val="-852185052"/>
        <w:placeholder>
          <w:docPart w:val="651D1C5A2BC54538945F21B5305E9FFF"/>
        </w:placeholder>
        <w:dataBinding w:prefixMappings="xmlns:ns0='https://www.bundesfachschaft.de/vorlagen' " w:xpath="/ns0:BRF-Vorlagen[1]/ns0:AutorIn[1]" w:storeItemID="{BE3A1628-F9A0-4274-A52A-5321DB29E4C3}"/>
        <w:text w:multiLine="1"/>
      </w:sdtPr>
      <w:sdtContent>
        <w:p w14:paraId="70F83822" w14:textId="5CD14A78" w:rsidR="00C86FD8" w:rsidRDefault="0003599E" w:rsidP="00841A61">
          <w:pPr>
            <w:spacing w:line="276" w:lineRule="auto"/>
            <w:rPr>
              <w:rFonts w:ascii="Helvetica" w:eastAsia="Helvetica" w:hAnsi="Helvetica" w:cs="Helvetica"/>
              <w:color w:val="000000" w:themeColor="text1"/>
            </w:rPr>
          </w:pPr>
          <w:r>
            <w:rPr>
              <w:rFonts w:ascii="Helvetica" w:eastAsia="Helvetica" w:hAnsi="Helvetica" w:cs="Helvetica"/>
              <w:color w:val="000000" w:themeColor="text1"/>
            </w:rPr>
            <w:t xml:space="preserve">Hilal Alwan </w:t>
          </w:r>
        </w:p>
      </w:sdtContent>
    </w:sdt>
    <w:p w14:paraId="7D8E5F8B" w14:textId="2AFDFC0C" w:rsidR="00E159D0" w:rsidRPr="00E159D0" w:rsidRDefault="00E159D0" w:rsidP="00473BAC">
      <w:pPr>
        <w:spacing w:before="240" w:line="276" w:lineRule="auto"/>
        <w:rPr>
          <w:rFonts w:ascii="Helvetica" w:hAnsi="Helvetica"/>
        </w:rPr>
      </w:pPr>
    </w:p>
    <w:sectPr w:rsidR="00E159D0" w:rsidRPr="00E159D0" w:rsidSect="00BC3E4F">
      <w:headerReference w:type="first" r:id="rId21"/>
      <w:footerReference w:type="first" r:id="rId22"/>
      <w:pgSz w:w="11900" w:h="16820"/>
      <w:pgMar w:top="1701" w:right="1134" w:bottom="1134" w:left="1134"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3" w:author="Silvia Machura" w:date="2024-11-10T12:12:00Z" w:initials="SM">
    <w:p w14:paraId="4B29629F" w14:textId="77777777" w:rsidR="00146330" w:rsidRDefault="00146330" w:rsidP="006F2C0B">
      <w:r>
        <w:rPr>
          <w:rStyle w:val="Kommentarzeichen"/>
        </w:rPr>
        <w:annotationRef/>
      </w:r>
      <w:r>
        <w:rPr>
          <w:color w:val="000000"/>
        </w:rPr>
        <w:t>Und ich finde die fragende Art super gut, aber imWS-Bericht danach, müsstest du dann auch die Antworten inkludieren:) Und ich hab bisschen Angst dass der Text so wirkt, als würde mega viel vorausgesetzt werden, aber ist glaube ich noch okay:)</w:t>
      </w:r>
    </w:p>
  </w:comment>
  <w:comment w:id="114" w:author="Silvia Machura" w:date="2024-11-08T20:02:00Z" w:initials="SM">
    <w:p w14:paraId="19043E89" w14:textId="5A107404" w:rsidR="0003599E" w:rsidRDefault="0003599E" w:rsidP="004015F8">
      <w:r>
        <w:rPr>
          <w:rStyle w:val="Kommentarzeichen"/>
        </w:rPr>
        <w:annotationRef/>
      </w:r>
      <w:r>
        <w:rPr>
          <w:color w:val="000000"/>
        </w:rPr>
        <w:t>Wer 1 sagt, muss auch 2 sagen;)</w:t>
      </w:r>
    </w:p>
  </w:comment>
  <w:comment w:id="116" w:author="Familie Alwan" w:date="2024-11-08T16:38:00Z" w:initials="FA">
    <w:p w14:paraId="2A26006A" w14:textId="74677BBB" w:rsidR="00D51184" w:rsidRDefault="00D51184">
      <w:pPr>
        <w:pStyle w:val="Kommentartext"/>
      </w:pPr>
      <w:r>
        <w:rPr>
          <w:rStyle w:val="Kommentarzeichen"/>
        </w:rPr>
        <w:annotationRef/>
      </w:r>
      <w:r>
        <w:t>Hier einen Einleitungstext ergänzen?</w:t>
      </w:r>
    </w:p>
  </w:comment>
  <w:comment w:id="117" w:author="Silvia Machura" w:date="2024-11-08T20:01:00Z" w:initials="SM">
    <w:p w14:paraId="225312D4" w14:textId="77777777" w:rsidR="0003599E" w:rsidRDefault="0003599E" w:rsidP="00FC1C36">
      <w:r>
        <w:rPr>
          <w:rStyle w:val="Kommentarzeichen"/>
        </w:rPr>
        <w:annotationRef/>
      </w:r>
      <w:r>
        <w:rPr>
          <w:color w:val="000000"/>
        </w:rPr>
        <w:t xml:space="preserve">Ja finde ich gut- abhängig davon was </w:t>
      </w:r>
      <w:r>
        <w:rPr>
          <w:color w:val="000000"/>
        </w:rPr>
        <w:t>Menina schreibt, vll auch nochmal einen Strukturierungssatz von wegen teil1,2,3 mit was pssiert</w:t>
      </w:r>
    </w:p>
  </w:comment>
  <w:comment w:id="118" w:author="Familie Alwan" w:date="2024-11-11T10:22:00Z" w:initials="FA">
    <w:p w14:paraId="4D62DA04" w14:textId="3C9A068E" w:rsidR="003F4AA1" w:rsidRDefault="003F4AA1">
      <w:pPr>
        <w:pStyle w:val="Kommentartext"/>
      </w:pPr>
      <w:r>
        <w:rPr>
          <w:rStyle w:val="Kommentarzeichen"/>
        </w:rPr>
        <w:annotationRef/>
      </w:r>
    </w:p>
  </w:comment>
  <w:comment w:id="119" w:author="Familie Alwan" w:date="2024-11-11T10:01:00Z" w:initials="FA">
    <w:p w14:paraId="4EEF89A6" w14:textId="6B8917D5" w:rsidR="00E83392" w:rsidRDefault="00E83392">
      <w:pPr>
        <w:pStyle w:val="Kommentartext"/>
      </w:pPr>
      <w:r>
        <w:rPr>
          <w:rStyle w:val="Kommentarzeichen"/>
        </w:rPr>
        <w:annotationRef/>
      </w:r>
      <w:r>
        <w:t>Hab da die Rückmeldung bekommen, dass meine Frage zu suggestiv ist haha: was denkst du Zora? Und ist es zu abstrakt formuliert?</w:t>
      </w:r>
    </w:p>
  </w:comment>
  <w:comment w:id="120" w:author="Silvia Machura" w:date="2024-11-12T16:55:00Z" w:initials="SM">
    <w:p w14:paraId="10AEA260" w14:textId="77777777" w:rsidR="00787A82" w:rsidRDefault="00787A82" w:rsidP="007C6632">
      <w:r>
        <w:rPr>
          <w:rStyle w:val="Kommentarzeichen"/>
        </w:rPr>
        <w:annotationRef/>
      </w:r>
      <w:r>
        <w:rPr>
          <w:color w:val="000000"/>
        </w:rPr>
        <w:t xml:space="preserve">Nö </w:t>
      </w:r>
      <w:r>
        <w:rPr>
          <w:color w:val="000000"/>
        </w:rPr>
        <w:t>hahah finde es sehr gut!</w:t>
      </w:r>
    </w:p>
  </w:comment>
  <w:comment w:id="121" w:author="Familie Alwan" w:date="2024-11-11T10:27:00Z" w:initials="FA">
    <w:p w14:paraId="647706C9" w14:textId="42CA5D54" w:rsidR="003F4AA1" w:rsidRDefault="003F4AA1">
      <w:pPr>
        <w:pStyle w:val="Kommentartext"/>
      </w:pPr>
      <w:r>
        <w:rPr>
          <w:rStyle w:val="Kommentarzeichen"/>
        </w:rPr>
        <w:annotationRef/>
      </w:r>
      <w:r>
        <w:t xml:space="preserve">Vorschlag: </w:t>
      </w:r>
    </w:p>
    <w:p w14:paraId="07F853F8" w14:textId="77777777" w:rsidR="003F4AA1" w:rsidRDefault="003F4AA1" w:rsidP="003F4AA1">
      <w:pPr>
        <w:pStyle w:val="Kommentartext"/>
        <w:numPr>
          <w:ilvl w:val="0"/>
          <w:numId w:val="43"/>
        </w:numPr>
      </w:pPr>
      <w:r>
        <w:t xml:space="preserve">Einführung in die wissenschaftliche Debatte </w:t>
      </w:r>
    </w:p>
    <w:p w14:paraId="7B61DDC4" w14:textId="77777777" w:rsidR="003F4AA1" w:rsidRDefault="003F4AA1" w:rsidP="003F4AA1">
      <w:pPr>
        <w:pStyle w:val="Kommentartext"/>
        <w:numPr>
          <w:ilvl w:val="0"/>
          <w:numId w:val="43"/>
        </w:numPr>
      </w:pPr>
      <w:r>
        <w:t>Wo begegnet uns Rassismus</w:t>
      </w:r>
    </w:p>
    <w:p w14:paraId="324F75F0" w14:textId="77777777" w:rsidR="003F4AA1" w:rsidRDefault="003F4AA1" w:rsidP="003F4AA1">
      <w:pPr>
        <w:pStyle w:val="Kommentartext"/>
        <w:numPr>
          <w:ilvl w:val="0"/>
          <w:numId w:val="43"/>
        </w:numPr>
      </w:pPr>
      <w:r>
        <w:t>Kritische Theorien als theoretische Antwort</w:t>
      </w:r>
    </w:p>
    <w:p w14:paraId="2AAF8FFD" w14:textId="77777777" w:rsidR="003F4AA1" w:rsidRDefault="003F4AA1" w:rsidP="003F4AA1">
      <w:pPr>
        <w:pStyle w:val="Kommentartext"/>
        <w:numPr>
          <w:ilvl w:val="0"/>
          <w:numId w:val="43"/>
        </w:numPr>
      </w:pPr>
      <w:r>
        <w:t xml:space="preserve">Juristische Ausbildung </w:t>
      </w:r>
    </w:p>
    <w:p w14:paraId="48A670C1" w14:textId="77777777" w:rsidR="003F4AA1" w:rsidRDefault="003F4AA1" w:rsidP="003F4AA1">
      <w:pPr>
        <w:pStyle w:val="Kommentartext"/>
        <w:numPr>
          <w:ilvl w:val="0"/>
          <w:numId w:val="43"/>
        </w:numPr>
      </w:pPr>
      <w:r>
        <w:t xml:space="preserve">Mehrebensystem und Regulierung als normative Antwort </w:t>
      </w:r>
    </w:p>
    <w:p w14:paraId="2B0D7FE1" w14:textId="77777777" w:rsidR="003F4AA1" w:rsidRDefault="003F4AA1" w:rsidP="003F4AA1">
      <w:pPr>
        <w:pStyle w:val="Kommentartext"/>
      </w:pPr>
    </w:p>
    <w:p w14:paraId="76740E7A" w14:textId="77777777" w:rsidR="003F4AA1" w:rsidRDefault="003F4AA1" w:rsidP="003F4AA1">
      <w:pPr>
        <w:pStyle w:val="Kommentartext"/>
      </w:pPr>
      <w:r>
        <w:t xml:space="preserve">Frage: den Punkt der juristischen Ausbildung lieber an den Anfang also als Rahmen für das </w:t>
      </w:r>
      <w:r>
        <w:t>ganze:</w:t>
      </w:r>
    </w:p>
    <w:p w14:paraId="7F5BA5F4" w14:textId="77777777" w:rsidR="003F4AA1" w:rsidRDefault="003F4AA1" w:rsidP="003F4AA1">
      <w:pPr>
        <w:pStyle w:val="Kommentartext"/>
        <w:numPr>
          <w:ilvl w:val="0"/>
          <w:numId w:val="44"/>
        </w:numPr>
      </w:pPr>
      <w:r>
        <w:t>Rassismus im Jurastudium</w:t>
      </w:r>
    </w:p>
    <w:p w14:paraId="0789C8C3" w14:textId="77777777" w:rsidR="003F4AA1" w:rsidRDefault="003F4AA1" w:rsidP="003F4AA1">
      <w:pPr>
        <w:pStyle w:val="Kommentartext"/>
        <w:numPr>
          <w:ilvl w:val="1"/>
          <w:numId w:val="44"/>
        </w:numPr>
      </w:pPr>
      <w:r>
        <w:t xml:space="preserve">Struktureller Rahmen (also das, was bisher mein letzter Punkt war) und dann materieller Rahmen </w:t>
      </w:r>
    </w:p>
    <w:p w14:paraId="6D287179" w14:textId="77777777" w:rsidR="003F4AA1" w:rsidRDefault="003F4AA1" w:rsidP="003F4AA1">
      <w:pPr>
        <w:pStyle w:val="Kommentartext"/>
        <w:numPr>
          <w:ilvl w:val="2"/>
          <w:numId w:val="44"/>
        </w:numPr>
      </w:pPr>
      <w:r>
        <w:t>Wissenschaft</w:t>
      </w:r>
    </w:p>
    <w:p w14:paraId="0D084322" w14:textId="77777777" w:rsidR="003F4AA1" w:rsidRDefault="003F4AA1" w:rsidP="003F4AA1">
      <w:pPr>
        <w:pStyle w:val="Kommentartext"/>
        <w:numPr>
          <w:ilvl w:val="2"/>
          <w:numId w:val="44"/>
        </w:numPr>
      </w:pPr>
      <w:r>
        <w:t>Recht</w:t>
      </w:r>
    </w:p>
    <w:p w14:paraId="692AE78A" w14:textId="582846E3" w:rsidR="003F4AA1" w:rsidRDefault="003F4AA1" w:rsidP="003F4AA1">
      <w:pPr>
        <w:pStyle w:val="Kommentartext"/>
        <w:numPr>
          <w:ilvl w:val="2"/>
          <w:numId w:val="44"/>
        </w:numPr>
      </w:pPr>
      <w:r>
        <w:t>Fallbeispiele?</w:t>
      </w:r>
    </w:p>
  </w:comment>
  <w:comment w:id="122" w:author="Silvia Machura" w:date="2024-11-12T16:56:00Z" w:initials="SM">
    <w:p w14:paraId="0B2B34EF" w14:textId="77777777" w:rsidR="00787A82" w:rsidRDefault="00787A82" w:rsidP="009342CE">
      <w:r>
        <w:rPr>
          <w:rStyle w:val="Kommentarzeichen"/>
        </w:rPr>
        <w:annotationRef/>
      </w:r>
      <w:r>
        <w:rPr>
          <w:color w:val="000000"/>
        </w:rPr>
        <w:t>Nein finde die juristische Ausbildung ans Ende gut, weil vom Großen ins Kleine-&gt; der Blick zoomt quasi immer weiter ran:)</w:t>
      </w:r>
    </w:p>
  </w:comment>
  <w:comment w:id="124" w:author="Silvia Machura" w:date="2024-11-08T19:58:00Z" w:initials="SM">
    <w:p w14:paraId="228EE33F" w14:textId="60FDF21E" w:rsidR="0003599E" w:rsidRDefault="0003599E" w:rsidP="00A806C4">
      <w:r>
        <w:rPr>
          <w:rStyle w:val="Kommentarzeichen"/>
        </w:rPr>
        <w:annotationRef/>
      </w:r>
      <w:r>
        <w:t>Wen was trifft? Konkret benennen</w:t>
      </w:r>
    </w:p>
  </w:comment>
  <w:comment w:id="126" w:author="Familie Alwan" w:date="2024-11-11T10:07:00Z" w:initials="FA">
    <w:p w14:paraId="12574EAA" w14:textId="77777777" w:rsidR="00FC4EEF" w:rsidRDefault="00FC4EEF">
      <w:pPr>
        <w:pStyle w:val="Kommentartext"/>
      </w:pPr>
      <w:r>
        <w:rPr>
          <w:rStyle w:val="Kommentarzeichen"/>
        </w:rPr>
        <w:annotationRef/>
      </w:r>
      <w:r>
        <w:t xml:space="preserve">Reicht es, wenn ich hier schreibe, dass die Teilnehmenden sich schon ein paar Gedanken dazu machen sollen? Damit wir das nur kurz abhandeln? </w:t>
      </w:r>
    </w:p>
    <w:p w14:paraId="6297E650" w14:textId="20DD0FA0" w:rsidR="00FC4EEF" w:rsidRDefault="00FC4EEF">
      <w:pPr>
        <w:pStyle w:val="Kommentartext"/>
      </w:pPr>
      <w:r>
        <w:t>Im Leitfaden zum Workshop wurde ja auch genannt, dass an manchen Punkten auf Vorrecherche verwiesen werden soll, damit der Workshop mehrwertig wird?</w:t>
      </w:r>
    </w:p>
  </w:comment>
  <w:comment w:id="127" w:author="Silvia Machura" w:date="2024-11-12T16:57:00Z" w:initials="SM">
    <w:p w14:paraId="50975C1C" w14:textId="77777777" w:rsidR="00787A82" w:rsidRDefault="00787A82" w:rsidP="001760D8">
      <w:r>
        <w:rPr>
          <w:rStyle w:val="Kommentarzeichen"/>
        </w:rPr>
        <w:annotationRef/>
      </w:r>
      <w:r>
        <w:rPr>
          <w:color w:val="000000"/>
        </w:rPr>
        <w:t xml:space="preserve">Ja finde ich sehr gut- in den anderen Gutachten gibt es an einigen Stellen so graue kästen, in denen sich die Studierenden als Vorbereitung schon Stichworte aufschreiben könnten- das könnte hier auch passen? </w:t>
      </w:r>
    </w:p>
  </w:comment>
  <w:comment w:id="130" w:author="Silvia Machura" w:date="2024-11-08T20:04:00Z" w:initials="SM">
    <w:p w14:paraId="02D22E50" w14:textId="7662C5FC" w:rsidR="0003599E" w:rsidRDefault="0003599E" w:rsidP="00F6537E">
      <w:r>
        <w:rPr>
          <w:rStyle w:val="Kommentarzeichen"/>
        </w:rPr>
        <w:annotationRef/>
      </w:r>
      <w:r>
        <w:rPr>
          <w:color w:val="000000"/>
        </w:rPr>
        <w:t xml:space="preserve">Ich bin nicht sicher, ob ich die Diskussion um die Schreibweise nicht kenne, und </w:t>
      </w:r>
      <w:r>
        <w:rPr>
          <w:color w:val="000000"/>
        </w:rPr>
        <w:t xml:space="preserve">das eine Form der Kritik ist (?) aber ansonsten hätte ich spontan „Rasse“-Begriff als Schreibweise im Gefühl gehabt </w:t>
      </w:r>
    </w:p>
  </w:comment>
  <w:comment w:id="131" w:author="Familie Alwan" w:date="2024-11-11T08:53:00Z" w:initials="FA">
    <w:p w14:paraId="6A1B7BC8" w14:textId="3B688564" w:rsidR="00004270" w:rsidRDefault="00004270">
      <w:pPr>
        <w:pStyle w:val="Kommentartext"/>
      </w:pPr>
      <w:r>
        <w:rPr>
          <w:rStyle w:val="Kommentarzeichen"/>
        </w:rPr>
        <w:annotationRef/>
      </w:r>
    </w:p>
  </w:comment>
  <w:comment w:id="132" w:author="Familie Alwan" w:date="2024-11-11T10:08:00Z" w:initials="FA">
    <w:p w14:paraId="094B577C" w14:textId="134B8DE8" w:rsidR="00467573" w:rsidRDefault="00467573">
      <w:pPr>
        <w:pStyle w:val="Kommentartext"/>
      </w:pPr>
      <w:r>
        <w:rPr>
          <w:rStyle w:val="Kommentarzeichen"/>
        </w:rPr>
        <w:annotationRef/>
      </w:r>
      <w:r>
        <w:t>Auch hier wieder die Frage: kann ich die Teilnehmenden drauf hinweisen, schon etwas dazu zu lesen?</w:t>
      </w:r>
    </w:p>
  </w:comment>
  <w:comment w:id="137" w:author="Familie Alwan" w:date="2024-11-08T16:48:00Z" w:initials="FA">
    <w:p w14:paraId="0AEFA747" w14:textId="24D9F315" w:rsidR="0079468A" w:rsidRDefault="0079468A">
      <w:pPr>
        <w:pStyle w:val="Kommentartext"/>
      </w:pPr>
      <w:r>
        <w:rPr>
          <w:rStyle w:val="Kommentarzeichen"/>
        </w:rPr>
        <w:annotationRef/>
      </w:r>
      <w:r>
        <w:t>Gliederungstechnisch problematisch</w:t>
      </w:r>
    </w:p>
  </w:comment>
  <w:comment w:id="138" w:author="Silvia Machura" w:date="2024-11-10T12:14:00Z" w:initials="SM">
    <w:p w14:paraId="2366F997" w14:textId="77777777" w:rsidR="00146330" w:rsidRDefault="00146330" w:rsidP="005E3EEA">
      <w:r>
        <w:rPr>
          <w:rStyle w:val="Kommentarzeichen"/>
        </w:rPr>
        <w:annotationRef/>
      </w:r>
      <w:r>
        <w:rPr>
          <w:color w:val="000000"/>
        </w:rPr>
        <w:t>Warum? Erst Frage ob und dann Erklärung wie das geschieht finde ich sinnvoll</w:t>
      </w:r>
    </w:p>
  </w:comment>
  <w:comment w:id="139" w:author="Familie Alwan" w:date="2024-11-11T09:53:00Z" w:initials="FA">
    <w:p w14:paraId="6AE748EE" w14:textId="6B04D32A" w:rsidR="00E83392" w:rsidRDefault="00E83392">
      <w:pPr>
        <w:pStyle w:val="Kommentartext"/>
      </w:pPr>
      <w:r>
        <w:rPr>
          <w:rStyle w:val="Kommentarzeichen"/>
        </w:rPr>
        <w:annotationRef/>
      </w:r>
      <w:r>
        <w:t xml:space="preserve">Also: die grundlegende Frage ist eher: ist Recht eine adäquate Reaktion auf Rassismus, da es sich ja bei der Diskussion eher um ein didaktisches Tool handelt, würde ich es vielleicht gar nicht im Gutachten als Punkt aufmachen, sondern im Workshop nach der Einführung in die </w:t>
      </w:r>
      <w:r>
        <w:t>crit studies, diese Diskussion eröffnen?</w:t>
      </w:r>
    </w:p>
  </w:comment>
  <w:comment w:id="142" w:author="Familie Alwan" w:date="2024-11-08T16:50:00Z" w:initials="FA">
    <w:p w14:paraId="6FF54008" w14:textId="423F8C27" w:rsidR="0079468A" w:rsidRDefault="0079468A">
      <w:pPr>
        <w:pStyle w:val="Kommentartext"/>
      </w:pPr>
      <w:r>
        <w:rPr>
          <w:rStyle w:val="Kommentarzeichen"/>
        </w:rPr>
        <w:annotationRef/>
      </w:r>
      <w:r>
        <w:t>Ich habe das Gefühl hier verkompliziere ich, in dem ich es so aufteile</w:t>
      </w:r>
    </w:p>
    <w:p w14:paraId="3DCF6211" w14:textId="77777777" w:rsidR="0079468A" w:rsidRDefault="0079468A">
      <w:pPr>
        <w:pStyle w:val="Kommentartext"/>
      </w:pPr>
    </w:p>
    <w:p w14:paraId="137E7559" w14:textId="77777777" w:rsidR="0079468A" w:rsidRDefault="0079468A">
      <w:pPr>
        <w:pStyle w:val="Kommentartext"/>
      </w:pPr>
      <w:r>
        <w:t xml:space="preserve">Alternativ: ÜS bleibt so und dann einen deutschen und einen </w:t>
      </w:r>
      <w:r>
        <w:t xml:space="preserve">EGMR Fall zu </w:t>
      </w:r>
      <w:r>
        <w:t>racial profiling</w:t>
      </w:r>
    </w:p>
    <w:p w14:paraId="42CBAAC6" w14:textId="7052628A" w:rsidR="0079468A" w:rsidRDefault="0079468A">
      <w:pPr>
        <w:pStyle w:val="Kommentartext"/>
      </w:pPr>
      <w:r>
        <w:t>+ normative Grundlagen gegen Rassismus im Mehrebenensystem (EU- RL, Charta, EMRK)</w:t>
      </w:r>
    </w:p>
  </w:comment>
  <w:comment w:id="143" w:author="Silvia Machura" w:date="2024-11-10T12:15:00Z" w:initials="SM">
    <w:p w14:paraId="3D0B3658" w14:textId="77777777" w:rsidR="00146330" w:rsidRDefault="00146330" w:rsidP="005740F4">
      <w:r>
        <w:rPr>
          <w:rStyle w:val="Kommentarzeichen"/>
        </w:rPr>
        <w:annotationRef/>
      </w:r>
      <w:r>
        <w:rPr>
          <w:color w:val="000000"/>
        </w:rPr>
        <w:t xml:space="preserve">Ja finde die Aufteilung auch eher </w:t>
      </w:r>
      <w:r>
        <w:rPr>
          <w:color w:val="000000"/>
        </w:rPr>
        <w:t xml:space="preserve">schwierig weil ADR ja </w:t>
      </w:r>
      <w:r>
        <w:rPr>
          <w:color w:val="000000"/>
        </w:rPr>
        <w:t>zB rechtsgebietsübergreifend ist</w:t>
      </w:r>
    </w:p>
  </w:comment>
  <w:comment w:id="146" w:author="Familie Alwan" w:date="2024-11-11T09:56:00Z" w:initials="FA">
    <w:p w14:paraId="3F4C02FE" w14:textId="77777777" w:rsidR="00E83392" w:rsidRDefault="00E83392">
      <w:pPr>
        <w:pStyle w:val="Kommentartext"/>
      </w:pPr>
      <w:r>
        <w:rPr>
          <w:rStyle w:val="Kommentarzeichen"/>
        </w:rPr>
        <w:annotationRef/>
      </w:r>
      <w:r>
        <w:t xml:space="preserve">Frage: mir gefällt der Aufbau </w:t>
      </w:r>
    </w:p>
    <w:p w14:paraId="76BD67DA" w14:textId="77777777" w:rsidR="00E83392" w:rsidRDefault="00E83392">
      <w:pPr>
        <w:pStyle w:val="Kommentartext"/>
      </w:pPr>
      <w:r>
        <w:t xml:space="preserve">Workshop Teil 1: wissenschaftliche und rechtsreale Perspektive auf Rassismus, abstrakt auf die Funktion von Recht schauen </w:t>
      </w:r>
    </w:p>
    <w:p w14:paraId="2A29B77E" w14:textId="77777777" w:rsidR="00E83392" w:rsidRDefault="00E83392">
      <w:pPr>
        <w:pStyle w:val="Kommentartext"/>
      </w:pPr>
    </w:p>
    <w:p w14:paraId="2C53A281" w14:textId="77777777" w:rsidR="00E83392" w:rsidRDefault="00E83392">
      <w:pPr>
        <w:pStyle w:val="Kommentartext"/>
      </w:pPr>
      <w:r>
        <w:t xml:space="preserve">Teil 2: hier sind die normativen Grundlagen </w:t>
      </w:r>
    </w:p>
    <w:p w14:paraId="203DC6D7" w14:textId="77777777" w:rsidR="00E83392" w:rsidRDefault="00E83392" w:rsidP="00E83392">
      <w:pPr>
        <w:pStyle w:val="Kommentartext"/>
        <w:numPr>
          <w:ilvl w:val="0"/>
          <w:numId w:val="42"/>
        </w:numPr>
      </w:pPr>
      <w:r>
        <w:t xml:space="preserve"> 2 Fallbeispiele </w:t>
      </w:r>
    </w:p>
    <w:p w14:paraId="4EBC6FFE" w14:textId="77777777" w:rsidR="00E83392" w:rsidRDefault="00E83392" w:rsidP="00E83392">
      <w:pPr>
        <w:pStyle w:val="Kommentartext"/>
      </w:pPr>
    </w:p>
    <w:p w14:paraId="2941BB53" w14:textId="5617D16B" w:rsidR="00E83392" w:rsidRDefault="00E83392" w:rsidP="00E83392">
      <w:pPr>
        <w:pStyle w:val="Kommentartext"/>
      </w:pPr>
      <w:r>
        <w:t>ABER wenn du meinst, ich soll die normativen Grundlagen bereits im ersten Teil nennen, verschiebe ich das</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comment>
  <w:comment w:id="152" w:author="Silvia Machura" w:date="2024-11-12T17:01:00Z" w:initials="SM">
    <w:p w14:paraId="52253424" w14:textId="77777777" w:rsidR="00787A82" w:rsidRDefault="00787A82" w:rsidP="00CB6020">
      <w:r>
        <w:rPr>
          <w:rStyle w:val="Kommentarzeichen"/>
        </w:rPr>
        <w:annotationRef/>
      </w:r>
      <w:r>
        <w:rPr>
          <w:color w:val="000000"/>
        </w:rPr>
        <w:t xml:space="preserve">Ich finde es mehr gut, dass Du die Normen reingenommen hast, aber ich frage mich ob es sinnvoll wäre die als Anhang ans Ende zu schieben, damit sie deinen Text nicht so unterbrechen? </w:t>
      </w:r>
    </w:p>
  </w:comment>
  <w:comment w:id="153" w:author="Familie Alwan" w:date="2024-11-14T16:41:00Z" w:initials="FA">
    <w:p w14:paraId="29318763" w14:textId="5A8A2CAF" w:rsidR="0080681D" w:rsidRDefault="0080681D">
      <w:pPr>
        <w:pStyle w:val="Kommentartext"/>
      </w:pPr>
      <w:r>
        <w:rPr>
          <w:rStyle w:val="Kommentarzeichen"/>
        </w:rPr>
        <w:annotationRef/>
      </w:r>
      <w:r w:rsidR="007161F7">
        <w:t>Beides ist mir recht!</w:t>
      </w:r>
    </w:p>
  </w:comment>
  <w:comment w:id="162" w:author="Silvia Machura" w:date="2024-11-12T17:02:00Z" w:initials="SM">
    <w:p w14:paraId="64CACD6C" w14:textId="77777777" w:rsidR="00787A82" w:rsidRDefault="00787A82" w:rsidP="00A35FC7">
      <w:r>
        <w:rPr>
          <w:rStyle w:val="Kommentarzeichen"/>
        </w:rPr>
        <w:annotationRef/>
      </w:r>
      <w:r>
        <w:rPr>
          <w:color w:val="000000"/>
        </w:rPr>
        <w:t>Oä um zu zeigen, dass das die Schlagwörter des Falls sind</w:t>
      </w:r>
    </w:p>
  </w:comment>
  <w:comment w:id="166" w:author="Familie Alwan" w:date="2024-11-11T11:01:00Z" w:initials="FA">
    <w:p w14:paraId="34342760" w14:textId="42E71375" w:rsidR="00B504F1" w:rsidRDefault="00B504F1">
      <w:pPr>
        <w:pStyle w:val="Kommentartext"/>
      </w:pPr>
      <w:r>
        <w:rPr>
          <w:rStyle w:val="Kommentarzeichen"/>
        </w:rPr>
        <w:annotationRef/>
      </w:r>
      <w:r>
        <w:t>Was hältst du davon, wenn ich hier nur die Baseballschläger Jahre beleuchte als Beispiel katastrophaler „Aufarbeitung“?</w:t>
      </w:r>
    </w:p>
  </w:comment>
  <w:comment w:id="167" w:author="Silvia Machura" w:date="2024-11-12T17:03:00Z" w:initials="SM">
    <w:p w14:paraId="637134E0" w14:textId="77777777" w:rsidR="00787A82" w:rsidRDefault="00787A82" w:rsidP="00C10E0A">
      <w:r>
        <w:rPr>
          <w:rStyle w:val="Kommentarzeichen"/>
        </w:rPr>
        <w:annotationRef/>
      </w:r>
      <w:r>
        <w:rPr>
          <w:color w:val="000000"/>
        </w:rPr>
        <w:t xml:space="preserve">Finde die Thematisierung sehr gut, aber das Wort SED sollte wegen § 5a DRiG wenigstes einmal fallen und schalten sicher auch </w:t>
      </w:r>
      <w:r>
        <w:rPr>
          <w:color w:val="000000"/>
        </w:rPr>
        <w:t>nciht der Förderung haha</w:t>
      </w:r>
    </w:p>
  </w:comment>
  <w:comment w:id="168" w:author="Silvia Machura" w:date="2024-11-12T17:03:00Z" w:initials="SM">
    <w:p w14:paraId="77F0DCA0" w14:textId="77777777" w:rsidR="00787A82" w:rsidRDefault="00787A82" w:rsidP="009B555C">
      <w:r>
        <w:rPr>
          <w:rStyle w:val="Kommentarzeichen"/>
        </w:rPr>
        <w:annotationRef/>
      </w:r>
      <w:r>
        <w:rPr>
          <w:color w:val="000000"/>
        </w:rPr>
        <w:t xml:space="preserve">Also lieber ergänzen als streichen </w:t>
      </w:r>
    </w:p>
  </w:comment>
  <w:comment w:id="169" w:author="Familie Alwan" w:date="2024-11-11T10:48:00Z" w:initials="FA">
    <w:p w14:paraId="42C3C5C6" w14:textId="696865A6" w:rsidR="001E7E81" w:rsidRDefault="001E7E81">
      <w:pPr>
        <w:pStyle w:val="Kommentartext"/>
      </w:pPr>
      <w:r>
        <w:rPr>
          <w:rStyle w:val="Kommentarzeichen"/>
        </w:rPr>
        <w:annotationRef/>
      </w:r>
      <w:r>
        <w:t xml:space="preserve">Denkst du nicht, das wird viel zu viel? </w:t>
      </w:r>
    </w:p>
    <w:p w14:paraId="690EBFF0" w14:textId="77777777" w:rsidR="001E7E81" w:rsidRDefault="001E7E81">
      <w:pPr>
        <w:pStyle w:val="Kommentartext"/>
      </w:pPr>
      <w:r>
        <w:t xml:space="preserve">Ich gehe ja eigentlich nur auf rassistische Verbrechen und ihre mangelnde Aufarbeitung ein: </w:t>
      </w:r>
    </w:p>
    <w:p w14:paraId="0B2638A2" w14:textId="4969E543" w:rsidR="001E7E81" w:rsidRDefault="001E7E81">
      <w:pPr>
        <w:pStyle w:val="Kommentartext"/>
      </w:pPr>
      <w:r>
        <w:t>Kann man dazu Aufarbeitung NS- Unrecht in der Justiz, Baselballschlägerjahre und NSU, sowie Diskussion um Raubkunst zusammenwerfen? Das wird ein ganz schön großer Block, oder?</w:t>
      </w:r>
    </w:p>
  </w:comment>
  <w:comment w:id="170" w:author="Silvia Machura" w:date="2024-11-12T17:04:00Z" w:initials="SM">
    <w:p w14:paraId="7C08F461" w14:textId="77777777" w:rsidR="008876E8" w:rsidRDefault="008876E8" w:rsidP="003D281A">
      <w:r>
        <w:rPr>
          <w:rStyle w:val="Kommentarzeichen"/>
        </w:rPr>
        <w:annotationRef/>
      </w:r>
      <w:r>
        <w:rPr>
          <w:color w:val="000000"/>
        </w:rPr>
        <w:t xml:space="preserve">Ja ich finde es aber okay: so nach dem Motto „Weitere Denkanstöße in diesem Zusammenhang um sich selber weiter damit zu beschäftigen, als Teaser </w:t>
      </w:r>
      <w:r>
        <w:rPr>
          <w:color w:val="000000"/>
        </w:rPr>
        <w:t>etc“</w:t>
      </w:r>
    </w:p>
  </w:comment>
  <w:comment w:id="172" w:author="Familie Alwan" w:date="2024-11-11T09:26:00Z" w:initials="FA">
    <w:p w14:paraId="5580119E" w14:textId="71D36BD9" w:rsidR="00A15E69" w:rsidRDefault="00A15E69">
      <w:pPr>
        <w:pStyle w:val="Kommentartext"/>
      </w:pPr>
      <w:r>
        <w:rPr>
          <w:rStyle w:val="Kommentarzeichen"/>
        </w:rPr>
        <w:annotationRef/>
      </w:r>
      <w:r>
        <w:t>Also: die Bsp. sind jetzt sehr HU zentriert, ist das ok? Wenn nicht, kannst du die einfach rausstreichen</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comment>
  <w:comment w:id="173" w:author="Silvia Machura" w:date="2024-11-12T18:17:00Z" w:initials="SM">
    <w:p w14:paraId="37A89FA2" w14:textId="77777777" w:rsidR="00B84140" w:rsidRDefault="00B84140" w:rsidP="00E95052">
      <w:r>
        <w:rPr>
          <w:rStyle w:val="Kommentarzeichen"/>
        </w:rPr>
        <w:annotationRef/>
      </w:r>
      <w:r>
        <w:rPr>
          <w:color w:val="000000"/>
        </w:rPr>
        <w:t>Ja es sei denn du abstrahierst das noch, aber würde ich eher als Beispiel im WS anführen</w:t>
      </w:r>
    </w:p>
  </w:comment>
  <w:comment w:id="174" w:author="Silvia Machura" w:date="2024-11-12T18:16:00Z" w:initials="SM">
    <w:p w14:paraId="0895CAE5" w14:textId="257ED62C" w:rsidR="00B84140" w:rsidRDefault="00B84140" w:rsidP="00DD043A">
      <w:r>
        <w:rPr>
          <w:rStyle w:val="Kommentarzeichen"/>
        </w:rPr>
        <w:annotationRef/>
      </w:r>
      <w:r>
        <w:rPr>
          <w:color w:val="000000"/>
        </w:rPr>
        <w:t>Verbrechen von Gerechtigkeit und Gleichheit vor dem Gesetz?</w:t>
      </w:r>
    </w:p>
  </w:comment>
  <w:comment w:id="175" w:author="Familie Alwan" w:date="2024-11-14T16:43:00Z" w:initials="FA">
    <w:p w14:paraId="1BD94308" w14:textId="0E20B0DB" w:rsidR="0080681D" w:rsidRDefault="0080681D">
      <w:pPr>
        <w:pStyle w:val="Kommentartext"/>
      </w:pPr>
      <w:r>
        <w:rPr>
          <w:rStyle w:val="Kommentarzeichen"/>
        </w:rPr>
        <w:annotationRef/>
      </w:r>
      <w:r>
        <w:t>Wie meinst du das und mach es gerne rein!</w:t>
      </w:r>
    </w:p>
  </w:comment>
  <w:comment w:id="177" w:author="Familie Alwan" w:date="2024-11-11T09:45:00Z" w:initials="FA">
    <w:p w14:paraId="38513A01" w14:textId="4FC75395" w:rsidR="00AA473F" w:rsidRDefault="00AA473F">
      <w:pPr>
        <w:pStyle w:val="Kommentartext"/>
      </w:pPr>
      <w:r>
        <w:rPr>
          <w:rStyle w:val="Kommentarzeichen"/>
        </w:rPr>
        <w:annotationRef/>
      </w:r>
      <w:r>
        <w:t>Entweder als Schluss oder Anfang dieses Abschnitts</w:t>
      </w:r>
    </w:p>
  </w:comment>
  <w:comment w:id="178" w:author="Silvia Machura" w:date="2024-11-12T18:24:00Z" w:initials="SM">
    <w:p w14:paraId="6AF477B3" w14:textId="77777777" w:rsidR="00B84140" w:rsidRDefault="00B84140" w:rsidP="000C1DEE">
      <w:r>
        <w:rPr>
          <w:rStyle w:val="Kommentarzeichen"/>
        </w:rPr>
        <w:annotationRef/>
      </w:r>
      <w:r>
        <w:rPr>
          <w:color w:val="000000"/>
        </w:rPr>
        <w:t>Finde es ein sehr starkes Ende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29629F" w15:done="1"/>
  <w15:commentEx w15:paraId="19043E89" w15:done="1"/>
  <w15:commentEx w15:paraId="2A26006A" w15:done="1"/>
  <w15:commentEx w15:paraId="225312D4" w15:paraIdParent="2A26006A" w15:done="1"/>
  <w15:commentEx w15:paraId="4D62DA04" w15:paraIdParent="2A26006A" w15:done="1"/>
  <w15:commentEx w15:paraId="4EEF89A6" w15:done="1"/>
  <w15:commentEx w15:paraId="10AEA260" w15:paraIdParent="4EEF89A6" w15:done="1"/>
  <w15:commentEx w15:paraId="692AE78A" w15:done="1"/>
  <w15:commentEx w15:paraId="0B2B34EF" w15:paraIdParent="692AE78A" w15:done="1"/>
  <w15:commentEx w15:paraId="228EE33F" w15:done="1"/>
  <w15:commentEx w15:paraId="6297E650" w15:done="1"/>
  <w15:commentEx w15:paraId="50975C1C" w15:paraIdParent="6297E650" w15:done="1"/>
  <w15:commentEx w15:paraId="02D22E50" w15:done="1"/>
  <w15:commentEx w15:paraId="6A1B7BC8" w15:paraIdParent="02D22E50" w15:done="1"/>
  <w15:commentEx w15:paraId="094B577C" w15:done="1"/>
  <w15:commentEx w15:paraId="0AEFA747" w15:done="0"/>
  <w15:commentEx w15:paraId="2366F997" w15:paraIdParent="0AEFA747" w15:done="0"/>
  <w15:commentEx w15:paraId="6AE748EE" w15:paraIdParent="0AEFA747" w15:done="0"/>
  <w15:commentEx w15:paraId="42CBAAC6" w15:done="1"/>
  <w15:commentEx w15:paraId="3D0B3658" w15:paraIdParent="42CBAAC6" w15:done="1"/>
  <w15:commentEx w15:paraId="2941BB53" w15:done="0"/>
  <w15:commentEx w15:paraId="52253424" w15:done="0"/>
  <w15:commentEx w15:paraId="29318763" w15:paraIdParent="52253424" w15:done="0"/>
  <w15:commentEx w15:paraId="64CACD6C" w15:done="1"/>
  <w15:commentEx w15:paraId="34342760" w15:done="1"/>
  <w15:commentEx w15:paraId="637134E0" w15:paraIdParent="34342760" w15:done="1"/>
  <w15:commentEx w15:paraId="77F0DCA0" w15:paraIdParent="34342760" w15:done="1"/>
  <w15:commentEx w15:paraId="0B2638A2" w15:done="1"/>
  <w15:commentEx w15:paraId="7C08F461" w15:paraIdParent="0B2638A2" w15:done="1"/>
  <w15:commentEx w15:paraId="5580119E" w15:done="1"/>
  <w15:commentEx w15:paraId="37A89FA2" w15:paraIdParent="5580119E" w15:done="1"/>
  <w15:commentEx w15:paraId="0895CAE5" w15:done="1"/>
  <w15:commentEx w15:paraId="1BD94308" w15:paraIdParent="0895CAE5" w15:done="0"/>
  <w15:commentEx w15:paraId="38513A01" w15:done="0"/>
  <w15:commentEx w15:paraId="6AF477B3" w15:paraIdParent="38513A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9490FB" w16cex:dateUtc="2024-11-10T11:12:00Z"/>
  <w16cex:commentExtensible w16cex:durableId="35900E14" w16cex:dateUtc="2024-11-08T19:02:00Z"/>
  <w16cex:commentExtensible w16cex:durableId="183F5CDC" w16cex:dateUtc="2024-11-08T15:38:00Z"/>
  <w16cex:commentExtensible w16cex:durableId="4D40A69D" w16cex:dateUtc="2024-11-08T19:01:00Z"/>
  <w16cex:commentExtensible w16cex:durableId="5702F682" w16cex:dateUtc="2024-11-11T09:22:00Z"/>
  <w16cex:commentExtensible w16cex:durableId="6116271E" w16cex:dateUtc="2024-11-11T09:01:00Z"/>
  <w16cex:commentExtensible w16cex:durableId="6B4AD6DC" w16cex:dateUtc="2024-11-12T15:55:00Z"/>
  <w16cex:commentExtensible w16cex:durableId="58A7DE47" w16cex:dateUtc="2024-11-11T09:27:00Z"/>
  <w16cex:commentExtensible w16cex:durableId="37C4FF5D" w16cex:dateUtc="2024-11-12T15:56:00Z"/>
  <w16cex:commentExtensible w16cex:durableId="60B7312F" w16cex:dateUtc="2024-11-08T18:58:00Z"/>
  <w16cex:commentExtensible w16cex:durableId="7AD3768A" w16cex:dateUtc="2024-11-11T09:07:00Z"/>
  <w16cex:commentExtensible w16cex:durableId="4AFB8AC1" w16cex:dateUtc="2024-11-12T15:57:00Z"/>
  <w16cex:commentExtensible w16cex:durableId="7CFB23B5" w16cex:dateUtc="2024-11-08T19:04:00Z"/>
  <w16cex:commentExtensible w16cex:durableId="17A9BF5C" w16cex:dateUtc="2024-11-11T07:53:00Z"/>
  <w16cex:commentExtensible w16cex:durableId="059180B5" w16cex:dateUtc="2024-11-11T09:08:00Z"/>
  <w16cex:commentExtensible w16cex:durableId="355BC53F" w16cex:dateUtc="2024-11-08T15:48:00Z"/>
  <w16cex:commentExtensible w16cex:durableId="3EA0CBBF" w16cex:dateUtc="2024-11-10T11:14:00Z"/>
  <w16cex:commentExtensible w16cex:durableId="4B12B40A" w16cex:dateUtc="2024-11-11T08:53:00Z"/>
  <w16cex:commentExtensible w16cex:durableId="73A26447" w16cex:dateUtc="2024-11-08T15:50:00Z"/>
  <w16cex:commentExtensible w16cex:durableId="2C0EC355" w16cex:dateUtc="2024-11-10T11:15:00Z"/>
  <w16cex:commentExtensible w16cex:durableId="6CF9B21F" w16cex:dateUtc="2024-11-11T08:56:00Z"/>
  <w16cex:commentExtensible w16cex:durableId="206F0547" w16cex:dateUtc="2024-11-12T16:01:00Z"/>
  <w16cex:commentExtensible w16cex:durableId="7701FE1F" w16cex:dateUtc="2024-11-14T15:41:00Z"/>
  <w16cex:commentExtensible w16cex:durableId="5896F275" w16cex:dateUtc="2024-11-12T16:02:00Z"/>
  <w16cex:commentExtensible w16cex:durableId="375CC1F4" w16cex:dateUtc="2024-11-11T10:01:00Z"/>
  <w16cex:commentExtensible w16cex:durableId="32632531" w16cex:dateUtc="2024-11-12T16:03:00Z"/>
  <w16cex:commentExtensible w16cex:durableId="4F797857" w16cex:dateUtc="2024-11-12T16:03:00Z"/>
  <w16cex:commentExtensible w16cex:durableId="2F5AEDB0" w16cex:dateUtc="2024-11-11T09:48:00Z"/>
  <w16cex:commentExtensible w16cex:durableId="28F6D139" w16cex:dateUtc="2024-11-12T16:04:00Z"/>
  <w16cex:commentExtensible w16cex:durableId="1DAC9139" w16cex:dateUtc="2024-11-11T08:26:00Z"/>
  <w16cex:commentExtensible w16cex:durableId="372244B5" w16cex:dateUtc="2024-11-12T17:17:00Z"/>
  <w16cex:commentExtensible w16cex:durableId="365A5700" w16cex:dateUtc="2024-11-12T17:16:00Z"/>
  <w16cex:commentExtensible w16cex:durableId="42B1C937" w16cex:dateUtc="2024-11-14T15:43:00Z"/>
  <w16cex:commentExtensible w16cex:durableId="7E034A86" w16cex:dateUtc="2024-11-11T08:45:00Z"/>
  <w16cex:commentExtensible w16cex:durableId="1F180F88" w16cex:dateUtc="2024-11-12T1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29629F" w16cid:durableId="2B9490FB"/>
  <w16cid:commentId w16cid:paraId="19043E89" w16cid:durableId="35900E14"/>
  <w16cid:commentId w16cid:paraId="2A26006A" w16cid:durableId="183F5CDC"/>
  <w16cid:commentId w16cid:paraId="225312D4" w16cid:durableId="4D40A69D"/>
  <w16cid:commentId w16cid:paraId="4D62DA04" w16cid:durableId="5702F682"/>
  <w16cid:commentId w16cid:paraId="4EEF89A6" w16cid:durableId="6116271E"/>
  <w16cid:commentId w16cid:paraId="10AEA260" w16cid:durableId="6B4AD6DC"/>
  <w16cid:commentId w16cid:paraId="692AE78A" w16cid:durableId="58A7DE47"/>
  <w16cid:commentId w16cid:paraId="0B2B34EF" w16cid:durableId="37C4FF5D"/>
  <w16cid:commentId w16cid:paraId="228EE33F" w16cid:durableId="60B7312F"/>
  <w16cid:commentId w16cid:paraId="6297E650" w16cid:durableId="7AD3768A"/>
  <w16cid:commentId w16cid:paraId="50975C1C" w16cid:durableId="4AFB8AC1"/>
  <w16cid:commentId w16cid:paraId="02D22E50" w16cid:durableId="7CFB23B5"/>
  <w16cid:commentId w16cid:paraId="6A1B7BC8" w16cid:durableId="17A9BF5C"/>
  <w16cid:commentId w16cid:paraId="094B577C" w16cid:durableId="059180B5"/>
  <w16cid:commentId w16cid:paraId="0AEFA747" w16cid:durableId="355BC53F"/>
  <w16cid:commentId w16cid:paraId="2366F997" w16cid:durableId="3EA0CBBF"/>
  <w16cid:commentId w16cid:paraId="6AE748EE" w16cid:durableId="4B12B40A"/>
  <w16cid:commentId w16cid:paraId="42CBAAC6" w16cid:durableId="73A26447"/>
  <w16cid:commentId w16cid:paraId="3D0B3658" w16cid:durableId="2C0EC355"/>
  <w16cid:commentId w16cid:paraId="2941BB53" w16cid:durableId="6CF9B21F"/>
  <w16cid:commentId w16cid:paraId="52253424" w16cid:durableId="206F0547"/>
  <w16cid:commentId w16cid:paraId="29318763" w16cid:durableId="7701FE1F"/>
  <w16cid:commentId w16cid:paraId="64CACD6C" w16cid:durableId="5896F275"/>
  <w16cid:commentId w16cid:paraId="34342760" w16cid:durableId="375CC1F4"/>
  <w16cid:commentId w16cid:paraId="637134E0" w16cid:durableId="32632531"/>
  <w16cid:commentId w16cid:paraId="77F0DCA0" w16cid:durableId="4F797857"/>
  <w16cid:commentId w16cid:paraId="0B2638A2" w16cid:durableId="2F5AEDB0"/>
  <w16cid:commentId w16cid:paraId="7C08F461" w16cid:durableId="28F6D139"/>
  <w16cid:commentId w16cid:paraId="5580119E" w16cid:durableId="1DAC9139"/>
  <w16cid:commentId w16cid:paraId="37A89FA2" w16cid:durableId="372244B5"/>
  <w16cid:commentId w16cid:paraId="0895CAE5" w16cid:durableId="365A5700"/>
  <w16cid:commentId w16cid:paraId="1BD94308" w16cid:durableId="42B1C937"/>
  <w16cid:commentId w16cid:paraId="38513A01" w16cid:durableId="7E034A86"/>
  <w16cid:commentId w16cid:paraId="6AF477B3" w16cid:durableId="1F180F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6A8B9" w14:textId="77777777" w:rsidR="00905E08" w:rsidRDefault="00905E08" w:rsidP="003D0946">
      <w:r>
        <w:separator/>
      </w:r>
    </w:p>
  </w:endnote>
  <w:endnote w:type="continuationSeparator" w:id="0">
    <w:p w14:paraId="3BEFFBB0" w14:textId="77777777" w:rsidR="00905E08" w:rsidRDefault="00905E08" w:rsidP="003D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OpenSymbol">
    <w:altName w:val="Klee One"/>
    <w:panose1 w:val="020B0604020202020204"/>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9C10E" w14:textId="77777777" w:rsidR="00967FC4" w:rsidRDefault="00967FC4" w:rsidP="00E72B9E">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2301ADD" w14:textId="77777777" w:rsidR="00967FC4" w:rsidRDefault="00967FC4" w:rsidP="003D094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14AF0" w14:textId="77777777" w:rsidR="00967FC4" w:rsidRPr="00177128" w:rsidRDefault="00967FC4" w:rsidP="00E72B9E">
    <w:pPr>
      <w:pStyle w:val="Fuzeile"/>
      <w:framePr w:wrap="none" w:vAnchor="text" w:hAnchor="margin" w:xAlign="right" w:y="1"/>
      <w:rPr>
        <w:rStyle w:val="Seitenzahl"/>
        <w:rFonts w:ascii="Helvetica" w:hAnsi="Helvetica"/>
        <w:color w:val="313131"/>
      </w:rPr>
    </w:pPr>
    <w:r w:rsidRPr="00177128">
      <w:rPr>
        <w:rStyle w:val="Seitenzahl"/>
        <w:rFonts w:ascii="Helvetica" w:hAnsi="Helvetica"/>
        <w:color w:val="313131"/>
      </w:rPr>
      <w:fldChar w:fldCharType="begin"/>
    </w:r>
    <w:r w:rsidRPr="00177128">
      <w:rPr>
        <w:rStyle w:val="Seitenzahl"/>
        <w:rFonts w:ascii="Helvetica" w:hAnsi="Helvetica"/>
        <w:color w:val="313131"/>
      </w:rPr>
      <w:instrText xml:space="preserve">PAGE  </w:instrText>
    </w:r>
    <w:r w:rsidRPr="00177128">
      <w:rPr>
        <w:rStyle w:val="Seitenzahl"/>
        <w:rFonts w:ascii="Helvetica" w:hAnsi="Helvetica"/>
        <w:color w:val="313131"/>
      </w:rPr>
      <w:fldChar w:fldCharType="separate"/>
    </w:r>
    <w:r w:rsidR="00573E3D" w:rsidRPr="00177128">
      <w:rPr>
        <w:rStyle w:val="Seitenzahl"/>
        <w:rFonts w:ascii="Helvetica" w:hAnsi="Helvetica"/>
        <w:noProof/>
        <w:color w:val="313131"/>
      </w:rPr>
      <w:t>2</w:t>
    </w:r>
    <w:r w:rsidRPr="00177128">
      <w:rPr>
        <w:rStyle w:val="Seitenzahl"/>
        <w:rFonts w:ascii="Helvetica" w:hAnsi="Helvetica"/>
        <w:color w:val="313131"/>
      </w:rPr>
      <w:fldChar w:fldCharType="end"/>
    </w:r>
  </w:p>
  <w:p w14:paraId="29B4BA99" w14:textId="77777777" w:rsidR="00967FC4" w:rsidRPr="003D0946" w:rsidRDefault="00967FC4" w:rsidP="003D0946">
    <w:pPr>
      <w:pStyle w:val="Fuzeile"/>
      <w:ind w:right="360"/>
      <w:rPr>
        <w:rFonts w:ascii="Helvetica" w:hAnsi="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740AF" w14:textId="77777777" w:rsidR="00712D22" w:rsidRDefault="001D1D8D">
    <w:pPr>
      <w:pStyle w:val="Fuzeile"/>
    </w:pPr>
    <w:r>
      <w:rPr>
        <w:rFonts w:ascii="Helvetica" w:hAnsi="Helvetica"/>
        <w:noProof/>
        <w:lang w:eastAsia="de-DE"/>
      </w:rPr>
      <w:drawing>
        <wp:anchor distT="0" distB="0" distL="114300" distR="114300" simplePos="0" relativeHeight="251661312" behindDoc="0" locked="0" layoutInCell="1" allowOverlap="1" wp14:anchorId="645DD4F9" wp14:editId="7EC042E6">
          <wp:simplePos x="0" y="0"/>
          <wp:positionH relativeFrom="page">
            <wp:posOffset>1525905</wp:posOffset>
          </wp:positionH>
          <wp:positionV relativeFrom="page">
            <wp:posOffset>8429625</wp:posOffset>
          </wp:positionV>
          <wp:extent cx="4517390" cy="1195070"/>
          <wp:effectExtent l="0" t="0" r="0" b="5080"/>
          <wp:wrapNone/>
          <wp:docPr id="1543457783" name="Grafik 154345778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457783" name="Grafik 154345778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517390" cy="11950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7482" w14:textId="77777777" w:rsidR="000A6D0A" w:rsidRPr="00636835" w:rsidRDefault="000A6D0A" w:rsidP="000A6D0A">
    <w:pPr>
      <w:pStyle w:val="Fuzeile"/>
      <w:framePr w:wrap="none" w:vAnchor="text" w:hAnchor="margin" w:xAlign="right" w:y="1"/>
      <w:rPr>
        <w:rStyle w:val="Seitenzahl"/>
        <w:rFonts w:ascii="Helvetica" w:hAnsi="Helvetica"/>
        <w:color w:val="A6A6A6" w:themeColor="background1" w:themeShade="A6"/>
      </w:rPr>
    </w:pPr>
    <w:r w:rsidRPr="00636835">
      <w:rPr>
        <w:rStyle w:val="Seitenzahl"/>
        <w:rFonts w:ascii="Helvetica" w:hAnsi="Helvetica"/>
        <w:color w:val="A6A6A6" w:themeColor="background1" w:themeShade="A6"/>
      </w:rPr>
      <w:fldChar w:fldCharType="begin"/>
    </w:r>
    <w:r w:rsidRPr="00636835">
      <w:rPr>
        <w:rStyle w:val="Seitenzahl"/>
        <w:rFonts w:ascii="Helvetica" w:hAnsi="Helvetica"/>
        <w:color w:val="A6A6A6" w:themeColor="background1" w:themeShade="A6"/>
      </w:rPr>
      <w:instrText xml:space="preserve">PAGE  </w:instrText>
    </w:r>
    <w:r w:rsidRPr="00636835">
      <w:rPr>
        <w:rStyle w:val="Seitenzahl"/>
        <w:rFonts w:ascii="Helvetica" w:hAnsi="Helvetica"/>
        <w:color w:val="A6A6A6" w:themeColor="background1" w:themeShade="A6"/>
      </w:rPr>
      <w:fldChar w:fldCharType="separate"/>
    </w:r>
    <w:r w:rsidRPr="00636835">
      <w:rPr>
        <w:rStyle w:val="Seitenzahl"/>
        <w:rFonts w:ascii="Helvetica" w:hAnsi="Helvetica"/>
        <w:color w:val="A6A6A6" w:themeColor="background1" w:themeShade="A6"/>
      </w:rPr>
      <w:t>2</w:t>
    </w:r>
    <w:r w:rsidRPr="00636835">
      <w:rPr>
        <w:rStyle w:val="Seitenzahl"/>
        <w:rFonts w:ascii="Helvetica" w:hAnsi="Helvetica"/>
        <w:color w:val="A6A6A6" w:themeColor="background1" w:themeShade="A6"/>
      </w:rPr>
      <w:fldChar w:fldCharType="end"/>
    </w:r>
  </w:p>
  <w:p w14:paraId="5BB565A8" w14:textId="77777777" w:rsidR="000A6D0A" w:rsidRDefault="000A6D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F4659" w14:textId="77777777" w:rsidR="00905E08" w:rsidRDefault="00905E08" w:rsidP="003D0946">
      <w:r>
        <w:separator/>
      </w:r>
    </w:p>
  </w:footnote>
  <w:footnote w:type="continuationSeparator" w:id="0">
    <w:p w14:paraId="731C7EBA" w14:textId="77777777" w:rsidR="00905E08" w:rsidRDefault="00905E08" w:rsidP="003D0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B367" w14:textId="70B9557D" w:rsidR="00967FC4" w:rsidRPr="005372F6" w:rsidRDefault="00D65DA9" w:rsidP="003D0946">
    <w:pPr>
      <w:pStyle w:val="Kopfzeile"/>
      <w:jc w:val="right"/>
      <w:rPr>
        <w:rFonts w:ascii="Helvetica" w:hAnsi="Helvetica"/>
        <w:caps/>
        <w:color w:val="313131"/>
      </w:rPr>
    </w:pPr>
    <w:r w:rsidRPr="005372F6">
      <w:rPr>
        <w:rFonts w:ascii="Helvetica" w:hAnsi="Helvetica"/>
        <w:caps/>
        <w:color w:val="313131"/>
      </w:rPr>
      <w:t>Gutachten</w:t>
    </w:r>
    <w:r w:rsidR="00510BD7" w:rsidRPr="005372F6">
      <w:rPr>
        <w:rFonts w:ascii="Helvetica" w:hAnsi="Helvetica"/>
        <w:caps/>
        <w:color w:val="313131"/>
      </w:rPr>
      <w:t> </w:t>
    </w:r>
    <w:r w:rsidR="00E159D0" w:rsidRPr="005372F6">
      <w:rPr>
        <w:rFonts w:ascii="Helvetica" w:hAnsi="Helvetica"/>
        <w:caps/>
        <w:color w:val="313131"/>
      </w:rPr>
      <w:t>–</w:t>
    </w:r>
    <w:r w:rsidR="00510BD7" w:rsidRPr="005372F6">
      <w:rPr>
        <w:rFonts w:ascii="Helvetica" w:hAnsi="Helvetica"/>
        <w:caps/>
        <w:color w:val="313131"/>
      </w:rPr>
      <w:t> </w:t>
    </w:r>
    <w:sdt>
      <w:sdtPr>
        <w:rPr>
          <w:rFonts w:ascii="Helvetica" w:hAnsi="Helvetica"/>
          <w:caps/>
          <w:color w:val="313131"/>
        </w:rPr>
        <w:id w:val="-2122137971"/>
        <w:placeholder>
          <w:docPart w:val="651D1C5A2BC54538945F21B5305E9FFF"/>
        </w:placeholder>
        <w:dataBinding w:prefixMappings="xmlns:ns0='https://www.bundesfachschaft.de/vorlagen' " w:xpath="/ns0:BRF-Vorlagen[1]/ns0:Tagungsbezeichnung[1]" w:storeItemID="{BE3A1628-F9A0-4274-A52A-5321DB29E4C3}"/>
        <w:text/>
      </w:sdtPr>
      <w:sdtContent>
        <w:r w:rsidR="0003599E">
          <w:rPr>
            <w:rFonts w:ascii="Helvetica" w:hAnsi="Helvetica"/>
            <w:caps/>
            <w:color w:val="313131"/>
          </w:rPr>
          <w:t xml:space="preserve">9. Zwischentagung Berlin 2024 </w:t>
        </w:r>
      </w:sdtContent>
    </w:sdt>
  </w:p>
  <w:sdt>
    <w:sdtPr>
      <w:rPr>
        <w:rFonts w:ascii="Helvetica" w:hAnsi="Helvetica"/>
        <w:color w:val="313131"/>
      </w:rPr>
      <w:id w:val="-1822414211"/>
      <w:placeholder>
        <w:docPart w:val="651D1C5A2BC54538945F21B5305E9FFF"/>
      </w:placeholder>
      <w:dataBinding w:prefixMappings="xmlns:ns0='https://www.bundesfachschaft.de/vorlagen' " w:xpath="/ns0:BRF-Vorlagen[1]/ns0:Titel[1]" w:storeItemID="{BE3A1628-F9A0-4274-A52A-5321DB29E4C3}"/>
      <w:text/>
    </w:sdtPr>
    <w:sdtContent>
      <w:p w14:paraId="1B2965C4" w14:textId="518A69F9" w:rsidR="00967FC4" w:rsidRPr="005372F6" w:rsidRDefault="00A824C3" w:rsidP="00967FC4">
        <w:pPr>
          <w:pStyle w:val="Kopfzeile"/>
          <w:jc w:val="right"/>
          <w:rPr>
            <w:rFonts w:ascii="Helvetica" w:hAnsi="Helvetica"/>
            <w:color w:val="313131"/>
          </w:rPr>
        </w:pPr>
        <w:r>
          <w:rPr>
            <w:rFonts w:ascii="Helvetica" w:hAnsi="Helvetica"/>
            <w:color w:val="313131"/>
          </w:rPr>
          <w:t xml:space="preserve">Jura im Spiegel der Zeit </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20F54" w14:textId="77777777" w:rsidR="007705BC" w:rsidRDefault="007705BC">
    <w:pPr>
      <w:pStyle w:val="Kopfzeile"/>
    </w:pPr>
    <w:r w:rsidRPr="00B962C5">
      <w:rPr>
        <w:rFonts w:ascii="Helvetica" w:hAnsi="Helvetica"/>
        <w:caps/>
        <w:noProof/>
        <w:color w:val="FFFFFF" w:themeColor="background1"/>
        <w:sz w:val="52"/>
        <w:szCs w:val="52"/>
        <w:lang w:eastAsia="de-DE"/>
      </w:rPr>
      <mc:AlternateContent>
        <mc:Choice Requires="wps">
          <w:drawing>
            <wp:anchor distT="0" distB="0" distL="114300" distR="114300" simplePos="0" relativeHeight="251659264" behindDoc="1" locked="0" layoutInCell="1" allowOverlap="1" wp14:anchorId="261BBC6B" wp14:editId="11181803">
              <wp:simplePos x="0" y="0"/>
              <wp:positionH relativeFrom="page">
                <wp:posOffset>180340</wp:posOffset>
              </wp:positionH>
              <wp:positionV relativeFrom="page">
                <wp:posOffset>180340</wp:posOffset>
              </wp:positionV>
              <wp:extent cx="7200000" cy="10332000"/>
              <wp:effectExtent l="0" t="0" r="0" b="6350"/>
              <wp:wrapNone/>
              <wp:docPr id="5" name="Rechteck 5"/>
              <wp:cNvGraphicFramePr/>
              <a:graphic xmlns:a="http://schemas.openxmlformats.org/drawingml/2006/main">
                <a:graphicData uri="http://schemas.microsoft.com/office/word/2010/wordprocessingShape">
                  <wps:wsp>
                    <wps:cNvSpPr/>
                    <wps:spPr>
                      <a:xfrm>
                        <a:off x="0" y="0"/>
                        <a:ext cx="7200000" cy="10332000"/>
                      </a:xfrm>
                      <a:prstGeom prst="rect">
                        <a:avLst/>
                      </a:prstGeom>
                      <a:solidFill>
                        <a:srgbClr val="791E1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11D83B5" id="Rechteck 5" o:spid="_x0000_s1026" style="position:absolute;margin-left:14.2pt;margin-top:14.2pt;width:566.95pt;height:813.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" fillcolor="#791e17" stroked="f" strokeweight="1p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11A86" w14:textId="77777777" w:rsidR="00636835" w:rsidRPr="00636835" w:rsidRDefault="00636835" w:rsidP="00636835">
    <w:pPr>
      <w:pStyle w:val="Kopfzeile"/>
      <w:jc w:val="right"/>
      <w:rPr>
        <w:rFonts w:ascii="Helvetica" w:hAnsi="Helvetica"/>
        <w:caps/>
        <w:color w:val="A6A6A6" w:themeColor="background1" w:themeShade="A6"/>
      </w:rPr>
    </w:pPr>
    <w:r w:rsidRPr="00636835">
      <w:rPr>
        <w:rFonts w:ascii="Helvetica" w:hAnsi="Helvetica"/>
        <w:caps/>
        <w:color w:val="A6A6A6" w:themeColor="background1" w:themeShade="A6"/>
      </w:rPr>
      <w:t>Gutachten – Workshoptitel</w:t>
    </w:r>
  </w:p>
  <w:p w14:paraId="4C235B89" w14:textId="77777777" w:rsidR="000A6D0A" w:rsidRPr="00636835" w:rsidRDefault="00636835" w:rsidP="00636835">
    <w:pPr>
      <w:pStyle w:val="Kopfzeile"/>
      <w:jc w:val="right"/>
      <w:rPr>
        <w:rFonts w:ascii="Helvetica" w:hAnsi="Helvetica"/>
        <w:color w:val="A6A6A6" w:themeColor="background1" w:themeShade="A6"/>
      </w:rPr>
    </w:pPr>
    <w:r w:rsidRPr="00636835">
      <w:rPr>
        <w:rFonts w:ascii="Helvetica" w:hAnsi="Helvetica"/>
        <w:color w:val="A6A6A6" w:themeColor="background1" w:themeShade="A6"/>
      </w:rPr>
      <w:t>Zwischentagung November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95EFC"/>
    <w:multiLevelType w:val="multilevel"/>
    <w:tmpl w:val="8B78ED4A"/>
    <w:lvl w:ilvl="0">
      <w:start w:val="1"/>
      <w:numFmt w:val="decimal"/>
      <w:lvlText w:val="%1."/>
      <w:lvlJc w:val="left"/>
      <w:pPr>
        <w:tabs>
          <w:tab w:val="num" w:pos="789"/>
        </w:tabs>
        <w:ind w:left="789" w:hanging="360"/>
      </w:pPr>
    </w:lvl>
    <w:lvl w:ilvl="1">
      <w:start w:val="1"/>
      <w:numFmt w:val="decimal"/>
      <w:lvlText w:val="%2."/>
      <w:lvlJc w:val="left"/>
      <w:pPr>
        <w:tabs>
          <w:tab w:val="num" w:pos="1149"/>
        </w:tabs>
        <w:ind w:left="1149" w:hanging="360"/>
      </w:pPr>
    </w:lvl>
    <w:lvl w:ilvl="2">
      <w:start w:val="1"/>
      <w:numFmt w:val="decimal"/>
      <w:lvlText w:val="%3."/>
      <w:lvlJc w:val="left"/>
      <w:pPr>
        <w:tabs>
          <w:tab w:val="num" w:pos="1509"/>
        </w:tabs>
        <w:ind w:left="1509" w:hanging="360"/>
      </w:pPr>
    </w:lvl>
    <w:lvl w:ilvl="3">
      <w:start w:val="1"/>
      <w:numFmt w:val="decimal"/>
      <w:lvlText w:val="%4."/>
      <w:lvlJc w:val="left"/>
      <w:pPr>
        <w:tabs>
          <w:tab w:val="num" w:pos="1869"/>
        </w:tabs>
        <w:ind w:left="1869" w:hanging="360"/>
      </w:pPr>
    </w:lvl>
    <w:lvl w:ilvl="4">
      <w:start w:val="1"/>
      <w:numFmt w:val="decimal"/>
      <w:lvlText w:val="%5."/>
      <w:lvlJc w:val="left"/>
      <w:pPr>
        <w:tabs>
          <w:tab w:val="num" w:pos="2229"/>
        </w:tabs>
        <w:ind w:left="2229" w:hanging="360"/>
      </w:pPr>
    </w:lvl>
    <w:lvl w:ilvl="5">
      <w:start w:val="1"/>
      <w:numFmt w:val="decimal"/>
      <w:lvlText w:val="%6."/>
      <w:lvlJc w:val="left"/>
      <w:pPr>
        <w:tabs>
          <w:tab w:val="num" w:pos="2589"/>
        </w:tabs>
        <w:ind w:left="2589" w:hanging="360"/>
      </w:pPr>
    </w:lvl>
    <w:lvl w:ilvl="6">
      <w:start w:val="1"/>
      <w:numFmt w:val="decimal"/>
      <w:lvlText w:val="%7."/>
      <w:lvlJc w:val="left"/>
      <w:pPr>
        <w:tabs>
          <w:tab w:val="num" w:pos="2949"/>
        </w:tabs>
        <w:ind w:left="2949" w:hanging="360"/>
      </w:pPr>
    </w:lvl>
    <w:lvl w:ilvl="7">
      <w:start w:val="1"/>
      <w:numFmt w:val="decimal"/>
      <w:lvlText w:val="%8."/>
      <w:lvlJc w:val="left"/>
      <w:pPr>
        <w:tabs>
          <w:tab w:val="num" w:pos="3309"/>
        </w:tabs>
        <w:ind w:left="3309" w:hanging="360"/>
      </w:pPr>
    </w:lvl>
    <w:lvl w:ilvl="8">
      <w:start w:val="1"/>
      <w:numFmt w:val="decimal"/>
      <w:lvlText w:val="%9."/>
      <w:lvlJc w:val="left"/>
      <w:pPr>
        <w:tabs>
          <w:tab w:val="num" w:pos="3669"/>
        </w:tabs>
        <w:ind w:left="3669" w:hanging="360"/>
      </w:pPr>
    </w:lvl>
  </w:abstractNum>
  <w:abstractNum w:abstractNumId="1" w15:restartNumberingAfterBreak="0">
    <w:nsid w:val="07865BE3"/>
    <w:multiLevelType w:val="hybridMultilevel"/>
    <w:tmpl w:val="414C8CF8"/>
    <w:lvl w:ilvl="0" w:tplc="209426B4">
      <w:start w:val="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307AB3"/>
    <w:multiLevelType w:val="hybridMultilevel"/>
    <w:tmpl w:val="CD3AD5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A15B01"/>
    <w:multiLevelType w:val="multilevel"/>
    <w:tmpl w:val="D8A8450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6B42D8E"/>
    <w:multiLevelType w:val="hybridMultilevel"/>
    <w:tmpl w:val="30D4A652"/>
    <w:lvl w:ilvl="0" w:tplc="0CBCE51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8C90DF9"/>
    <w:multiLevelType w:val="hybridMultilevel"/>
    <w:tmpl w:val="4656B99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003DF9"/>
    <w:multiLevelType w:val="hybridMultilevel"/>
    <w:tmpl w:val="29BA4844"/>
    <w:lvl w:ilvl="0" w:tplc="FF027F4A">
      <w:start w:val="1"/>
      <w:numFmt w:val="bullet"/>
      <w:lvlText w:val="-"/>
      <w:lvlJc w:val="left"/>
      <w:pPr>
        <w:ind w:left="720" w:hanging="360"/>
      </w:pPr>
      <w:rPr>
        <w:rFonts w:ascii="Helvetica" w:eastAsiaTheme="minorHAnsi" w:hAnsi="Helvetica" w:cs="Helvetic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180236"/>
    <w:multiLevelType w:val="hybridMultilevel"/>
    <w:tmpl w:val="F186220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27510E60"/>
    <w:multiLevelType w:val="hybridMultilevel"/>
    <w:tmpl w:val="F6CC8190"/>
    <w:lvl w:ilvl="0" w:tplc="08B2158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7BB5B10"/>
    <w:multiLevelType w:val="hybridMultilevel"/>
    <w:tmpl w:val="C61E00F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C46393F"/>
    <w:multiLevelType w:val="hybridMultilevel"/>
    <w:tmpl w:val="04C2E5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D3D2904"/>
    <w:multiLevelType w:val="multilevel"/>
    <w:tmpl w:val="63C63B8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2F242291"/>
    <w:multiLevelType w:val="multilevel"/>
    <w:tmpl w:val="B92419F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304B66B2"/>
    <w:multiLevelType w:val="hybridMultilevel"/>
    <w:tmpl w:val="EDF8C486"/>
    <w:lvl w:ilvl="0" w:tplc="E30621BE">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0E45AC6"/>
    <w:multiLevelType w:val="hybridMultilevel"/>
    <w:tmpl w:val="5D3E73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389481E"/>
    <w:multiLevelType w:val="hybridMultilevel"/>
    <w:tmpl w:val="E1262C02"/>
    <w:lvl w:ilvl="0" w:tplc="7C66DE76">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61F6FD1"/>
    <w:multiLevelType w:val="hybridMultilevel"/>
    <w:tmpl w:val="E072FB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80139AF"/>
    <w:multiLevelType w:val="hybridMultilevel"/>
    <w:tmpl w:val="CE5AEA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6A664C"/>
    <w:multiLevelType w:val="hybridMultilevel"/>
    <w:tmpl w:val="05804D2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ECE3102"/>
    <w:multiLevelType w:val="hybridMultilevel"/>
    <w:tmpl w:val="96A6F626"/>
    <w:lvl w:ilvl="0" w:tplc="BD6EB11C">
      <w:start w:val="1"/>
      <w:numFmt w:val="decimal"/>
      <w:pStyle w:val="Gutachten-3"/>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5214758"/>
    <w:multiLevelType w:val="hybridMultilevel"/>
    <w:tmpl w:val="D2AA5C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AA027C9"/>
    <w:multiLevelType w:val="multilevel"/>
    <w:tmpl w:val="071CF97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4ABB27BF"/>
    <w:multiLevelType w:val="multilevel"/>
    <w:tmpl w:val="E2C0A47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4C7A18AD"/>
    <w:multiLevelType w:val="hybridMultilevel"/>
    <w:tmpl w:val="CAD4CA9C"/>
    <w:lvl w:ilvl="0" w:tplc="375ADE2E">
      <w:start w:val="1"/>
      <w:numFmt w:val="bullet"/>
      <w:lvlText w:val=""/>
      <w:lvlJc w:val="left"/>
      <w:pPr>
        <w:ind w:left="720" w:hanging="360"/>
      </w:pPr>
      <w:rPr>
        <w:rFonts w:ascii="Symbol" w:hAnsi="Symbol" w:hint="default"/>
      </w:rPr>
    </w:lvl>
    <w:lvl w:ilvl="1" w:tplc="1B1A1058">
      <w:start w:val="1"/>
      <w:numFmt w:val="bullet"/>
      <w:lvlText w:val="o"/>
      <w:lvlJc w:val="left"/>
      <w:pPr>
        <w:ind w:left="1440" w:hanging="360"/>
      </w:pPr>
      <w:rPr>
        <w:rFonts w:ascii="Courier New" w:hAnsi="Courier New" w:hint="default"/>
      </w:rPr>
    </w:lvl>
    <w:lvl w:ilvl="2" w:tplc="87681D4A">
      <w:start w:val="1"/>
      <w:numFmt w:val="bullet"/>
      <w:lvlText w:val=""/>
      <w:lvlJc w:val="left"/>
      <w:pPr>
        <w:ind w:left="2160" w:hanging="360"/>
      </w:pPr>
      <w:rPr>
        <w:rFonts w:ascii="Wingdings" w:hAnsi="Wingdings" w:hint="default"/>
      </w:rPr>
    </w:lvl>
    <w:lvl w:ilvl="3" w:tplc="14A449CA">
      <w:start w:val="1"/>
      <w:numFmt w:val="bullet"/>
      <w:lvlText w:val=""/>
      <w:lvlJc w:val="left"/>
      <w:pPr>
        <w:ind w:left="2880" w:hanging="360"/>
      </w:pPr>
      <w:rPr>
        <w:rFonts w:ascii="Symbol" w:hAnsi="Symbol" w:hint="default"/>
      </w:rPr>
    </w:lvl>
    <w:lvl w:ilvl="4" w:tplc="32985B4E">
      <w:start w:val="1"/>
      <w:numFmt w:val="bullet"/>
      <w:lvlText w:val="o"/>
      <w:lvlJc w:val="left"/>
      <w:pPr>
        <w:ind w:left="3600" w:hanging="360"/>
      </w:pPr>
      <w:rPr>
        <w:rFonts w:ascii="Courier New" w:hAnsi="Courier New" w:hint="default"/>
      </w:rPr>
    </w:lvl>
    <w:lvl w:ilvl="5" w:tplc="1E701802">
      <w:start w:val="1"/>
      <w:numFmt w:val="bullet"/>
      <w:lvlText w:val=""/>
      <w:lvlJc w:val="left"/>
      <w:pPr>
        <w:ind w:left="4320" w:hanging="360"/>
      </w:pPr>
      <w:rPr>
        <w:rFonts w:ascii="Wingdings" w:hAnsi="Wingdings" w:hint="default"/>
      </w:rPr>
    </w:lvl>
    <w:lvl w:ilvl="6" w:tplc="792296C2">
      <w:start w:val="1"/>
      <w:numFmt w:val="bullet"/>
      <w:lvlText w:val=""/>
      <w:lvlJc w:val="left"/>
      <w:pPr>
        <w:ind w:left="5040" w:hanging="360"/>
      </w:pPr>
      <w:rPr>
        <w:rFonts w:ascii="Symbol" w:hAnsi="Symbol" w:hint="default"/>
      </w:rPr>
    </w:lvl>
    <w:lvl w:ilvl="7" w:tplc="17382FCE">
      <w:start w:val="1"/>
      <w:numFmt w:val="bullet"/>
      <w:lvlText w:val="o"/>
      <w:lvlJc w:val="left"/>
      <w:pPr>
        <w:ind w:left="5760" w:hanging="360"/>
      </w:pPr>
      <w:rPr>
        <w:rFonts w:ascii="Courier New" w:hAnsi="Courier New" w:hint="default"/>
      </w:rPr>
    </w:lvl>
    <w:lvl w:ilvl="8" w:tplc="4A90DE30">
      <w:start w:val="1"/>
      <w:numFmt w:val="bullet"/>
      <w:lvlText w:val=""/>
      <w:lvlJc w:val="left"/>
      <w:pPr>
        <w:ind w:left="6480" w:hanging="360"/>
      </w:pPr>
      <w:rPr>
        <w:rFonts w:ascii="Wingdings" w:hAnsi="Wingdings" w:hint="default"/>
      </w:rPr>
    </w:lvl>
  </w:abstractNum>
  <w:abstractNum w:abstractNumId="24" w15:restartNumberingAfterBreak="0">
    <w:nsid w:val="4E8F07D2"/>
    <w:multiLevelType w:val="multilevel"/>
    <w:tmpl w:val="849A91F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4F5D5626"/>
    <w:multiLevelType w:val="hybridMultilevel"/>
    <w:tmpl w:val="564036C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51AB5FBC"/>
    <w:multiLevelType w:val="hybridMultilevel"/>
    <w:tmpl w:val="4C96AB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77905D9"/>
    <w:multiLevelType w:val="hybridMultilevel"/>
    <w:tmpl w:val="317CE0DE"/>
    <w:lvl w:ilvl="0" w:tplc="F5D82622">
      <w:start w:val="1"/>
      <w:numFmt w:val="bullet"/>
      <w:lvlText w:val="-"/>
      <w:lvlJc w:val="left"/>
      <w:pPr>
        <w:ind w:left="720" w:hanging="360"/>
      </w:pPr>
      <w:rPr>
        <w:rFonts w:ascii="Helvetica" w:eastAsiaTheme="minorHAnsi" w:hAnsi="Helvetica" w:cs="Helvetica" w:hint="default"/>
        <w:sz w:val="21"/>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97B0855"/>
    <w:multiLevelType w:val="hybridMultilevel"/>
    <w:tmpl w:val="03B4713A"/>
    <w:lvl w:ilvl="0" w:tplc="CB60964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A5E14EA"/>
    <w:multiLevelType w:val="multilevel"/>
    <w:tmpl w:val="12C6B746"/>
    <w:lvl w:ilvl="0">
      <w:start w:val="1"/>
      <w:numFmt w:val="bullet"/>
      <w:lvlText w:val=""/>
      <w:lvlJc w:val="left"/>
      <w:pPr>
        <w:tabs>
          <w:tab w:val="num" w:pos="787"/>
        </w:tabs>
        <w:ind w:left="787" w:hanging="360"/>
      </w:pPr>
      <w:rPr>
        <w:rFonts w:ascii="Symbol" w:hAnsi="Symbol" w:cs="OpenSymbol" w:hint="default"/>
      </w:rPr>
    </w:lvl>
    <w:lvl w:ilvl="1">
      <w:start w:val="1"/>
      <w:numFmt w:val="bullet"/>
      <w:lvlText w:val="◦"/>
      <w:lvlJc w:val="left"/>
      <w:pPr>
        <w:tabs>
          <w:tab w:val="num" w:pos="1147"/>
        </w:tabs>
        <w:ind w:left="1147" w:hanging="360"/>
      </w:pPr>
      <w:rPr>
        <w:rFonts w:ascii="OpenSymbol" w:hAnsi="OpenSymbol" w:cs="OpenSymbol" w:hint="default"/>
      </w:rPr>
    </w:lvl>
    <w:lvl w:ilvl="2">
      <w:start w:val="1"/>
      <w:numFmt w:val="bullet"/>
      <w:lvlText w:val="▪"/>
      <w:lvlJc w:val="left"/>
      <w:pPr>
        <w:tabs>
          <w:tab w:val="num" w:pos="1507"/>
        </w:tabs>
        <w:ind w:left="1507" w:hanging="360"/>
      </w:pPr>
      <w:rPr>
        <w:rFonts w:ascii="OpenSymbol" w:hAnsi="OpenSymbol" w:cs="OpenSymbol" w:hint="default"/>
      </w:rPr>
    </w:lvl>
    <w:lvl w:ilvl="3">
      <w:start w:val="1"/>
      <w:numFmt w:val="bullet"/>
      <w:lvlText w:val=""/>
      <w:lvlJc w:val="left"/>
      <w:pPr>
        <w:tabs>
          <w:tab w:val="num" w:pos="1867"/>
        </w:tabs>
        <w:ind w:left="1867" w:hanging="360"/>
      </w:pPr>
      <w:rPr>
        <w:rFonts w:ascii="Symbol" w:hAnsi="Symbol" w:cs="OpenSymbol" w:hint="default"/>
      </w:rPr>
    </w:lvl>
    <w:lvl w:ilvl="4">
      <w:start w:val="1"/>
      <w:numFmt w:val="bullet"/>
      <w:lvlText w:val="◦"/>
      <w:lvlJc w:val="left"/>
      <w:pPr>
        <w:tabs>
          <w:tab w:val="num" w:pos="2227"/>
        </w:tabs>
        <w:ind w:left="2227" w:hanging="360"/>
      </w:pPr>
      <w:rPr>
        <w:rFonts w:ascii="OpenSymbol" w:hAnsi="OpenSymbol" w:cs="OpenSymbol" w:hint="default"/>
      </w:rPr>
    </w:lvl>
    <w:lvl w:ilvl="5">
      <w:start w:val="1"/>
      <w:numFmt w:val="bullet"/>
      <w:lvlText w:val="▪"/>
      <w:lvlJc w:val="left"/>
      <w:pPr>
        <w:tabs>
          <w:tab w:val="num" w:pos="2587"/>
        </w:tabs>
        <w:ind w:left="2587" w:hanging="360"/>
      </w:pPr>
      <w:rPr>
        <w:rFonts w:ascii="OpenSymbol" w:hAnsi="OpenSymbol" w:cs="OpenSymbol" w:hint="default"/>
      </w:rPr>
    </w:lvl>
    <w:lvl w:ilvl="6">
      <w:start w:val="1"/>
      <w:numFmt w:val="bullet"/>
      <w:lvlText w:val=""/>
      <w:lvlJc w:val="left"/>
      <w:pPr>
        <w:tabs>
          <w:tab w:val="num" w:pos="2947"/>
        </w:tabs>
        <w:ind w:left="2947" w:hanging="360"/>
      </w:pPr>
      <w:rPr>
        <w:rFonts w:ascii="Symbol" w:hAnsi="Symbol" w:cs="OpenSymbol" w:hint="default"/>
      </w:rPr>
    </w:lvl>
    <w:lvl w:ilvl="7">
      <w:start w:val="1"/>
      <w:numFmt w:val="bullet"/>
      <w:lvlText w:val="◦"/>
      <w:lvlJc w:val="left"/>
      <w:pPr>
        <w:tabs>
          <w:tab w:val="num" w:pos="3307"/>
        </w:tabs>
        <w:ind w:left="3307" w:hanging="360"/>
      </w:pPr>
      <w:rPr>
        <w:rFonts w:ascii="OpenSymbol" w:hAnsi="OpenSymbol" w:cs="OpenSymbol" w:hint="default"/>
      </w:rPr>
    </w:lvl>
    <w:lvl w:ilvl="8">
      <w:start w:val="1"/>
      <w:numFmt w:val="bullet"/>
      <w:lvlText w:val="▪"/>
      <w:lvlJc w:val="left"/>
      <w:pPr>
        <w:tabs>
          <w:tab w:val="num" w:pos="3667"/>
        </w:tabs>
        <w:ind w:left="3667" w:hanging="360"/>
      </w:pPr>
      <w:rPr>
        <w:rFonts w:ascii="OpenSymbol" w:hAnsi="OpenSymbol" w:cs="OpenSymbol" w:hint="default"/>
      </w:rPr>
    </w:lvl>
  </w:abstractNum>
  <w:abstractNum w:abstractNumId="30" w15:restartNumberingAfterBreak="0">
    <w:nsid w:val="5AF8224B"/>
    <w:multiLevelType w:val="hybridMultilevel"/>
    <w:tmpl w:val="D70EB50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C91039A"/>
    <w:multiLevelType w:val="hybridMultilevel"/>
    <w:tmpl w:val="BAAE3B66"/>
    <w:lvl w:ilvl="0" w:tplc="33745212">
      <w:start w:val="1"/>
      <w:numFmt w:val="bullet"/>
      <w:lvlText w:val="•"/>
      <w:lvlJc w:val="left"/>
      <w:pPr>
        <w:tabs>
          <w:tab w:val="num" w:pos="720"/>
        </w:tabs>
        <w:ind w:left="720" w:hanging="360"/>
      </w:pPr>
      <w:rPr>
        <w:rFonts w:ascii="Arial" w:hAnsi="Arial" w:hint="default"/>
      </w:rPr>
    </w:lvl>
    <w:lvl w:ilvl="1" w:tplc="E3CE0354" w:tentative="1">
      <w:start w:val="1"/>
      <w:numFmt w:val="bullet"/>
      <w:lvlText w:val="•"/>
      <w:lvlJc w:val="left"/>
      <w:pPr>
        <w:tabs>
          <w:tab w:val="num" w:pos="1440"/>
        </w:tabs>
        <w:ind w:left="1440" w:hanging="360"/>
      </w:pPr>
      <w:rPr>
        <w:rFonts w:ascii="Arial" w:hAnsi="Arial" w:hint="default"/>
      </w:rPr>
    </w:lvl>
    <w:lvl w:ilvl="2" w:tplc="1C461D2C" w:tentative="1">
      <w:start w:val="1"/>
      <w:numFmt w:val="bullet"/>
      <w:lvlText w:val="•"/>
      <w:lvlJc w:val="left"/>
      <w:pPr>
        <w:tabs>
          <w:tab w:val="num" w:pos="2160"/>
        </w:tabs>
        <w:ind w:left="2160" w:hanging="360"/>
      </w:pPr>
      <w:rPr>
        <w:rFonts w:ascii="Arial" w:hAnsi="Arial" w:hint="default"/>
      </w:rPr>
    </w:lvl>
    <w:lvl w:ilvl="3" w:tplc="6EBA40D2" w:tentative="1">
      <w:start w:val="1"/>
      <w:numFmt w:val="bullet"/>
      <w:lvlText w:val="•"/>
      <w:lvlJc w:val="left"/>
      <w:pPr>
        <w:tabs>
          <w:tab w:val="num" w:pos="2880"/>
        </w:tabs>
        <w:ind w:left="2880" w:hanging="360"/>
      </w:pPr>
      <w:rPr>
        <w:rFonts w:ascii="Arial" w:hAnsi="Arial" w:hint="default"/>
      </w:rPr>
    </w:lvl>
    <w:lvl w:ilvl="4" w:tplc="35C4015A" w:tentative="1">
      <w:start w:val="1"/>
      <w:numFmt w:val="bullet"/>
      <w:lvlText w:val="•"/>
      <w:lvlJc w:val="left"/>
      <w:pPr>
        <w:tabs>
          <w:tab w:val="num" w:pos="3600"/>
        </w:tabs>
        <w:ind w:left="3600" w:hanging="360"/>
      </w:pPr>
      <w:rPr>
        <w:rFonts w:ascii="Arial" w:hAnsi="Arial" w:hint="default"/>
      </w:rPr>
    </w:lvl>
    <w:lvl w:ilvl="5" w:tplc="15A6DD86" w:tentative="1">
      <w:start w:val="1"/>
      <w:numFmt w:val="bullet"/>
      <w:lvlText w:val="•"/>
      <w:lvlJc w:val="left"/>
      <w:pPr>
        <w:tabs>
          <w:tab w:val="num" w:pos="4320"/>
        </w:tabs>
        <w:ind w:left="4320" w:hanging="360"/>
      </w:pPr>
      <w:rPr>
        <w:rFonts w:ascii="Arial" w:hAnsi="Arial" w:hint="default"/>
      </w:rPr>
    </w:lvl>
    <w:lvl w:ilvl="6" w:tplc="22765748" w:tentative="1">
      <w:start w:val="1"/>
      <w:numFmt w:val="bullet"/>
      <w:lvlText w:val="•"/>
      <w:lvlJc w:val="left"/>
      <w:pPr>
        <w:tabs>
          <w:tab w:val="num" w:pos="5040"/>
        </w:tabs>
        <w:ind w:left="5040" w:hanging="360"/>
      </w:pPr>
      <w:rPr>
        <w:rFonts w:ascii="Arial" w:hAnsi="Arial" w:hint="default"/>
      </w:rPr>
    </w:lvl>
    <w:lvl w:ilvl="7" w:tplc="F38E3DD4" w:tentative="1">
      <w:start w:val="1"/>
      <w:numFmt w:val="bullet"/>
      <w:lvlText w:val="•"/>
      <w:lvlJc w:val="left"/>
      <w:pPr>
        <w:tabs>
          <w:tab w:val="num" w:pos="5760"/>
        </w:tabs>
        <w:ind w:left="5760" w:hanging="360"/>
      </w:pPr>
      <w:rPr>
        <w:rFonts w:ascii="Arial" w:hAnsi="Arial" w:hint="default"/>
      </w:rPr>
    </w:lvl>
    <w:lvl w:ilvl="8" w:tplc="4F5CCDE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72C4B90"/>
    <w:multiLevelType w:val="hybridMultilevel"/>
    <w:tmpl w:val="A2784E86"/>
    <w:lvl w:ilvl="0" w:tplc="DAB8493C">
      <w:start w:val="1"/>
      <w:numFmt w:val="upperRoman"/>
      <w:pStyle w:val="Gutachten-2"/>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A587986"/>
    <w:multiLevelType w:val="hybridMultilevel"/>
    <w:tmpl w:val="F3D835E2"/>
    <w:lvl w:ilvl="0" w:tplc="8C066B4C">
      <w:start w:val="1"/>
      <w:numFmt w:val="upperLetter"/>
      <w:pStyle w:val="Gutachten-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A743593"/>
    <w:multiLevelType w:val="hybridMultilevel"/>
    <w:tmpl w:val="18304DC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15:restartNumberingAfterBreak="0">
    <w:nsid w:val="6BB66CF3"/>
    <w:multiLevelType w:val="hybridMultilevel"/>
    <w:tmpl w:val="8B6638E6"/>
    <w:lvl w:ilvl="0" w:tplc="E9F043F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F183D48"/>
    <w:multiLevelType w:val="hybridMultilevel"/>
    <w:tmpl w:val="89BEDEA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7" w15:restartNumberingAfterBreak="0">
    <w:nsid w:val="74F473CC"/>
    <w:multiLevelType w:val="hybridMultilevel"/>
    <w:tmpl w:val="E570BFA0"/>
    <w:lvl w:ilvl="0" w:tplc="6ECADA28">
      <w:start w:val="1"/>
      <w:numFmt w:val="decimal"/>
      <w:lvlText w:val="(%1)"/>
      <w:lvlJc w:val="left"/>
      <w:pPr>
        <w:ind w:left="1860" w:hanging="360"/>
      </w:pPr>
      <w:rPr>
        <w:rFonts w:hint="default"/>
      </w:rPr>
    </w:lvl>
    <w:lvl w:ilvl="1" w:tplc="04070019" w:tentative="1">
      <w:start w:val="1"/>
      <w:numFmt w:val="lowerLetter"/>
      <w:lvlText w:val="%2."/>
      <w:lvlJc w:val="left"/>
      <w:pPr>
        <w:ind w:left="2580" w:hanging="360"/>
      </w:pPr>
    </w:lvl>
    <w:lvl w:ilvl="2" w:tplc="0407001B" w:tentative="1">
      <w:start w:val="1"/>
      <w:numFmt w:val="lowerRoman"/>
      <w:lvlText w:val="%3."/>
      <w:lvlJc w:val="right"/>
      <w:pPr>
        <w:ind w:left="3300" w:hanging="180"/>
      </w:pPr>
    </w:lvl>
    <w:lvl w:ilvl="3" w:tplc="0407000F" w:tentative="1">
      <w:start w:val="1"/>
      <w:numFmt w:val="decimal"/>
      <w:lvlText w:val="%4."/>
      <w:lvlJc w:val="left"/>
      <w:pPr>
        <w:ind w:left="4020" w:hanging="360"/>
      </w:pPr>
    </w:lvl>
    <w:lvl w:ilvl="4" w:tplc="04070019" w:tentative="1">
      <w:start w:val="1"/>
      <w:numFmt w:val="lowerLetter"/>
      <w:lvlText w:val="%5."/>
      <w:lvlJc w:val="left"/>
      <w:pPr>
        <w:ind w:left="4740" w:hanging="360"/>
      </w:pPr>
    </w:lvl>
    <w:lvl w:ilvl="5" w:tplc="0407001B" w:tentative="1">
      <w:start w:val="1"/>
      <w:numFmt w:val="lowerRoman"/>
      <w:lvlText w:val="%6."/>
      <w:lvlJc w:val="right"/>
      <w:pPr>
        <w:ind w:left="5460" w:hanging="180"/>
      </w:pPr>
    </w:lvl>
    <w:lvl w:ilvl="6" w:tplc="0407000F" w:tentative="1">
      <w:start w:val="1"/>
      <w:numFmt w:val="decimal"/>
      <w:lvlText w:val="%7."/>
      <w:lvlJc w:val="left"/>
      <w:pPr>
        <w:ind w:left="6180" w:hanging="360"/>
      </w:pPr>
    </w:lvl>
    <w:lvl w:ilvl="7" w:tplc="04070019" w:tentative="1">
      <w:start w:val="1"/>
      <w:numFmt w:val="lowerLetter"/>
      <w:lvlText w:val="%8."/>
      <w:lvlJc w:val="left"/>
      <w:pPr>
        <w:ind w:left="6900" w:hanging="360"/>
      </w:pPr>
    </w:lvl>
    <w:lvl w:ilvl="8" w:tplc="0407001B" w:tentative="1">
      <w:start w:val="1"/>
      <w:numFmt w:val="lowerRoman"/>
      <w:lvlText w:val="%9."/>
      <w:lvlJc w:val="right"/>
      <w:pPr>
        <w:ind w:left="7620" w:hanging="180"/>
      </w:pPr>
    </w:lvl>
  </w:abstractNum>
  <w:abstractNum w:abstractNumId="38" w15:restartNumberingAfterBreak="0">
    <w:nsid w:val="76C238EF"/>
    <w:multiLevelType w:val="multilevel"/>
    <w:tmpl w:val="B63C92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7E718BC"/>
    <w:multiLevelType w:val="hybridMultilevel"/>
    <w:tmpl w:val="E91ED9D0"/>
    <w:lvl w:ilvl="0" w:tplc="C456A502">
      <w:start w:val="1"/>
      <w:numFmt w:val="lowerLetter"/>
      <w:pStyle w:val="Gutachten-4"/>
      <w:lvlText w:val="%1."/>
      <w:lvlJc w:val="left"/>
      <w:pPr>
        <w:ind w:left="720" w:hanging="360"/>
      </w:pPr>
      <w:rPr>
        <w:rFonts w:ascii="Helvetica" w:eastAsiaTheme="minorHAnsi" w:hAnsi="Helvetica" w:cs="Helvetic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8063D83"/>
    <w:multiLevelType w:val="hybridMultilevel"/>
    <w:tmpl w:val="15B0854A"/>
    <w:lvl w:ilvl="0" w:tplc="0F00B2CC">
      <w:start w:val="1"/>
      <w:numFmt w:val="bullet"/>
      <w:lvlText w:val="•"/>
      <w:lvlJc w:val="left"/>
      <w:pPr>
        <w:tabs>
          <w:tab w:val="num" w:pos="720"/>
        </w:tabs>
        <w:ind w:left="720" w:hanging="360"/>
      </w:pPr>
      <w:rPr>
        <w:rFonts w:ascii="Arial" w:hAnsi="Arial" w:hint="default"/>
      </w:rPr>
    </w:lvl>
    <w:lvl w:ilvl="1" w:tplc="B6FA3C84" w:tentative="1">
      <w:start w:val="1"/>
      <w:numFmt w:val="bullet"/>
      <w:lvlText w:val="•"/>
      <w:lvlJc w:val="left"/>
      <w:pPr>
        <w:tabs>
          <w:tab w:val="num" w:pos="1440"/>
        </w:tabs>
        <w:ind w:left="1440" w:hanging="360"/>
      </w:pPr>
      <w:rPr>
        <w:rFonts w:ascii="Arial" w:hAnsi="Arial" w:hint="default"/>
      </w:rPr>
    </w:lvl>
    <w:lvl w:ilvl="2" w:tplc="E4A643FC" w:tentative="1">
      <w:start w:val="1"/>
      <w:numFmt w:val="bullet"/>
      <w:lvlText w:val="•"/>
      <w:lvlJc w:val="left"/>
      <w:pPr>
        <w:tabs>
          <w:tab w:val="num" w:pos="2160"/>
        </w:tabs>
        <w:ind w:left="2160" w:hanging="360"/>
      </w:pPr>
      <w:rPr>
        <w:rFonts w:ascii="Arial" w:hAnsi="Arial" w:hint="default"/>
      </w:rPr>
    </w:lvl>
    <w:lvl w:ilvl="3" w:tplc="7B947382" w:tentative="1">
      <w:start w:val="1"/>
      <w:numFmt w:val="bullet"/>
      <w:lvlText w:val="•"/>
      <w:lvlJc w:val="left"/>
      <w:pPr>
        <w:tabs>
          <w:tab w:val="num" w:pos="2880"/>
        </w:tabs>
        <w:ind w:left="2880" w:hanging="360"/>
      </w:pPr>
      <w:rPr>
        <w:rFonts w:ascii="Arial" w:hAnsi="Arial" w:hint="default"/>
      </w:rPr>
    </w:lvl>
    <w:lvl w:ilvl="4" w:tplc="CC4AF212" w:tentative="1">
      <w:start w:val="1"/>
      <w:numFmt w:val="bullet"/>
      <w:lvlText w:val="•"/>
      <w:lvlJc w:val="left"/>
      <w:pPr>
        <w:tabs>
          <w:tab w:val="num" w:pos="3600"/>
        </w:tabs>
        <w:ind w:left="3600" w:hanging="360"/>
      </w:pPr>
      <w:rPr>
        <w:rFonts w:ascii="Arial" w:hAnsi="Arial" w:hint="default"/>
      </w:rPr>
    </w:lvl>
    <w:lvl w:ilvl="5" w:tplc="1FECE6E8" w:tentative="1">
      <w:start w:val="1"/>
      <w:numFmt w:val="bullet"/>
      <w:lvlText w:val="•"/>
      <w:lvlJc w:val="left"/>
      <w:pPr>
        <w:tabs>
          <w:tab w:val="num" w:pos="4320"/>
        </w:tabs>
        <w:ind w:left="4320" w:hanging="360"/>
      </w:pPr>
      <w:rPr>
        <w:rFonts w:ascii="Arial" w:hAnsi="Arial" w:hint="default"/>
      </w:rPr>
    </w:lvl>
    <w:lvl w:ilvl="6" w:tplc="E4E48DE0" w:tentative="1">
      <w:start w:val="1"/>
      <w:numFmt w:val="bullet"/>
      <w:lvlText w:val="•"/>
      <w:lvlJc w:val="left"/>
      <w:pPr>
        <w:tabs>
          <w:tab w:val="num" w:pos="5040"/>
        </w:tabs>
        <w:ind w:left="5040" w:hanging="360"/>
      </w:pPr>
      <w:rPr>
        <w:rFonts w:ascii="Arial" w:hAnsi="Arial" w:hint="default"/>
      </w:rPr>
    </w:lvl>
    <w:lvl w:ilvl="7" w:tplc="3840442C" w:tentative="1">
      <w:start w:val="1"/>
      <w:numFmt w:val="bullet"/>
      <w:lvlText w:val="•"/>
      <w:lvlJc w:val="left"/>
      <w:pPr>
        <w:tabs>
          <w:tab w:val="num" w:pos="5760"/>
        </w:tabs>
        <w:ind w:left="5760" w:hanging="360"/>
      </w:pPr>
      <w:rPr>
        <w:rFonts w:ascii="Arial" w:hAnsi="Arial" w:hint="default"/>
      </w:rPr>
    </w:lvl>
    <w:lvl w:ilvl="8" w:tplc="D1C886A8"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BFA712E"/>
    <w:multiLevelType w:val="multilevel"/>
    <w:tmpl w:val="7E9E19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7C9C4DF0"/>
    <w:multiLevelType w:val="hybridMultilevel"/>
    <w:tmpl w:val="A3768ACC"/>
    <w:lvl w:ilvl="0" w:tplc="72EEAC0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FD55E13"/>
    <w:multiLevelType w:val="hybridMultilevel"/>
    <w:tmpl w:val="786C42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7683564">
    <w:abstractNumId w:val="23"/>
  </w:num>
  <w:num w:numId="2" w16cid:durableId="1395853972">
    <w:abstractNumId w:val="40"/>
  </w:num>
  <w:num w:numId="3" w16cid:durableId="339620565">
    <w:abstractNumId w:val="31"/>
  </w:num>
  <w:num w:numId="4" w16cid:durableId="1739405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107641">
    <w:abstractNumId w:val="41"/>
  </w:num>
  <w:num w:numId="6" w16cid:durableId="100227537">
    <w:abstractNumId w:val="29"/>
  </w:num>
  <w:num w:numId="7" w16cid:durableId="1615095596">
    <w:abstractNumId w:val="24"/>
  </w:num>
  <w:num w:numId="8" w16cid:durableId="10994496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8650965">
    <w:abstractNumId w:val="22"/>
  </w:num>
  <w:num w:numId="10" w16cid:durableId="158652584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7078606">
    <w:abstractNumId w:val="21"/>
  </w:num>
  <w:num w:numId="12" w16cid:durableId="1938639135">
    <w:abstractNumId w:val="12"/>
  </w:num>
  <w:num w:numId="13" w16cid:durableId="377436299">
    <w:abstractNumId w:val="11"/>
  </w:num>
  <w:num w:numId="14" w16cid:durableId="525339258">
    <w:abstractNumId w:val="16"/>
  </w:num>
  <w:num w:numId="15" w16cid:durableId="1255170883">
    <w:abstractNumId w:val="10"/>
  </w:num>
  <w:num w:numId="16" w16cid:durableId="1010332595">
    <w:abstractNumId w:val="18"/>
  </w:num>
  <w:num w:numId="17" w16cid:durableId="1620068128">
    <w:abstractNumId w:val="25"/>
  </w:num>
  <w:num w:numId="18" w16cid:durableId="1104182803">
    <w:abstractNumId w:val="7"/>
  </w:num>
  <w:num w:numId="19" w16cid:durableId="927471268">
    <w:abstractNumId w:val="34"/>
  </w:num>
  <w:num w:numId="20" w16cid:durableId="1481918731">
    <w:abstractNumId w:val="36"/>
  </w:num>
  <w:num w:numId="21" w16cid:durableId="883828046">
    <w:abstractNumId w:val="2"/>
  </w:num>
  <w:num w:numId="22" w16cid:durableId="1138766615">
    <w:abstractNumId w:val="43"/>
  </w:num>
  <w:num w:numId="23" w16cid:durableId="1148934361">
    <w:abstractNumId w:val="33"/>
  </w:num>
  <w:num w:numId="24" w16cid:durableId="1341354377">
    <w:abstractNumId w:val="32"/>
  </w:num>
  <w:num w:numId="25" w16cid:durableId="509367336">
    <w:abstractNumId w:val="42"/>
  </w:num>
  <w:num w:numId="26" w16cid:durableId="1527134787">
    <w:abstractNumId w:val="14"/>
  </w:num>
  <w:num w:numId="27" w16cid:durableId="722215409">
    <w:abstractNumId w:val="19"/>
  </w:num>
  <w:num w:numId="28" w16cid:durableId="689260681">
    <w:abstractNumId w:val="39"/>
  </w:num>
  <w:num w:numId="29" w16cid:durableId="1230530699">
    <w:abstractNumId w:val="30"/>
  </w:num>
  <w:num w:numId="30" w16cid:durableId="277302232">
    <w:abstractNumId w:val="28"/>
  </w:num>
  <w:num w:numId="31" w16cid:durableId="1488476195">
    <w:abstractNumId w:val="27"/>
  </w:num>
  <w:num w:numId="32" w16cid:durableId="1801072116">
    <w:abstractNumId w:val="26"/>
  </w:num>
  <w:num w:numId="33" w16cid:durableId="582643274">
    <w:abstractNumId w:val="20"/>
  </w:num>
  <w:num w:numId="34" w16cid:durableId="1907688554">
    <w:abstractNumId w:val="8"/>
  </w:num>
  <w:num w:numId="35" w16cid:durableId="1933123366">
    <w:abstractNumId w:val="5"/>
  </w:num>
  <w:num w:numId="36" w16cid:durableId="24910264">
    <w:abstractNumId w:val="9"/>
  </w:num>
  <w:num w:numId="37" w16cid:durableId="423958928">
    <w:abstractNumId w:val="17"/>
  </w:num>
  <w:num w:numId="38" w16cid:durableId="1383601408">
    <w:abstractNumId w:val="32"/>
    <w:lvlOverride w:ilvl="0">
      <w:startOverride w:val="1"/>
    </w:lvlOverride>
  </w:num>
  <w:num w:numId="39" w16cid:durableId="1060402170">
    <w:abstractNumId w:val="1"/>
  </w:num>
  <w:num w:numId="40" w16cid:durableId="206382749">
    <w:abstractNumId w:val="6"/>
  </w:num>
  <w:num w:numId="41" w16cid:durableId="1252927186">
    <w:abstractNumId w:val="35"/>
  </w:num>
  <w:num w:numId="42" w16cid:durableId="912662959">
    <w:abstractNumId w:val="13"/>
  </w:num>
  <w:num w:numId="43" w16cid:durableId="98063492">
    <w:abstractNumId w:val="4"/>
  </w:num>
  <w:num w:numId="44" w16cid:durableId="886530946">
    <w:abstractNumId w:val="15"/>
  </w:num>
  <w:num w:numId="45" w16cid:durableId="1051074929">
    <w:abstractNumId w:val="37"/>
  </w:num>
  <w:num w:numId="46" w16cid:durableId="1256523760">
    <w:abstractNumId w:val="32"/>
    <w:lvlOverride w:ilvl="0">
      <w:startOverride w:val="1"/>
    </w:lvlOverride>
  </w:num>
  <w:num w:numId="47" w16cid:durableId="72359100">
    <w:abstractNumId w:val="19"/>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lvia Machura">
    <w15:presenceInfo w15:providerId="Windows Live" w15:userId="54b2f83bb4e9b849"/>
  </w15:person>
  <w15:person w15:author="Familie Alwan">
    <w15:presenceInfo w15:providerId="Windows Live" w15:userId="cf4b4928678ec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4E"/>
    <w:rsid w:val="00004270"/>
    <w:rsid w:val="000102AC"/>
    <w:rsid w:val="00035161"/>
    <w:rsid w:val="0003599E"/>
    <w:rsid w:val="00064F46"/>
    <w:rsid w:val="00077C20"/>
    <w:rsid w:val="00093037"/>
    <w:rsid w:val="000A6D0A"/>
    <w:rsid w:val="000B5B3F"/>
    <w:rsid w:val="000B6902"/>
    <w:rsid w:val="000C3493"/>
    <w:rsid w:val="000C6938"/>
    <w:rsid w:val="000C7C4E"/>
    <w:rsid w:val="000D2080"/>
    <w:rsid w:val="000D43B1"/>
    <w:rsid w:val="000D708C"/>
    <w:rsid w:val="000F470A"/>
    <w:rsid w:val="00107B73"/>
    <w:rsid w:val="001116CD"/>
    <w:rsid w:val="00121ABA"/>
    <w:rsid w:val="0012212A"/>
    <w:rsid w:val="0013303F"/>
    <w:rsid w:val="00133C4D"/>
    <w:rsid w:val="00146330"/>
    <w:rsid w:val="0015756E"/>
    <w:rsid w:val="001616EE"/>
    <w:rsid w:val="00163300"/>
    <w:rsid w:val="00177128"/>
    <w:rsid w:val="001800C8"/>
    <w:rsid w:val="001A67DB"/>
    <w:rsid w:val="001B2737"/>
    <w:rsid w:val="001B6957"/>
    <w:rsid w:val="001C69AC"/>
    <w:rsid w:val="001D1988"/>
    <w:rsid w:val="001D1D8D"/>
    <w:rsid w:val="001E7E81"/>
    <w:rsid w:val="001F0173"/>
    <w:rsid w:val="00203606"/>
    <w:rsid w:val="0021089B"/>
    <w:rsid w:val="00220AFE"/>
    <w:rsid w:val="00231C69"/>
    <w:rsid w:val="00247010"/>
    <w:rsid w:val="002563F9"/>
    <w:rsid w:val="002716C8"/>
    <w:rsid w:val="00284BE2"/>
    <w:rsid w:val="0029568C"/>
    <w:rsid w:val="00296CC8"/>
    <w:rsid w:val="002D0FE6"/>
    <w:rsid w:val="002E314D"/>
    <w:rsid w:val="002E5525"/>
    <w:rsid w:val="002E60D4"/>
    <w:rsid w:val="00303F4F"/>
    <w:rsid w:val="0030493D"/>
    <w:rsid w:val="00313374"/>
    <w:rsid w:val="00325993"/>
    <w:rsid w:val="0033034B"/>
    <w:rsid w:val="00337062"/>
    <w:rsid w:val="00343C82"/>
    <w:rsid w:val="0037108E"/>
    <w:rsid w:val="0038435E"/>
    <w:rsid w:val="0038441F"/>
    <w:rsid w:val="00386EFA"/>
    <w:rsid w:val="00397E6B"/>
    <w:rsid w:val="003D0946"/>
    <w:rsid w:val="003D42A0"/>
    <w:rsid w:val="003E03C7"/>
    <w:rsid w:val="003E332C"/>
    <w:rsid w:val="003E379A"/>
    <w:rsid w:val="003F2F9F"/>
    <w:rsid w:val="003F334F"/>
    <w:rsid w:val="003F4AA1"/>
    <w:rsid w:val="00402C9C"/>
    <w:rsid w:val="00407615"/>
    <w:rsid w:val="004115F6"/>
    <w:rsid w:val="004166CD"/>
    <w:rsid w:val="00427003"/>
    <w:rsid w:val="00427FEC"/>
    <w:rsid w:val="004311B5"/>
    <w:rsid w:val="00440D04"/>
    <w:rsid w:val="00451D14"/>
    <w:rsid w:val="00452BE6"/>
    <w:rsid w:val="00454083"/>
    <w:rsid w:val="00463148"/>
    <w:rsid w:val="00467573"/>
    <w:rsid w:val="00470E4A"/>
    <w:rsid w:val="00473BAC"/>
    <w:rsid w:val="004743B5"/>
    <w:rsid w:val="004758BE"/>
    <w:rsid w:val="004A6AA6"/>
    <w:rsid w:val="004C33AA"/>
    <w:rsid w:val="004D1031"/>
    <w:rsid w:val="004D779F"/>
    <w:rsid w:val="004E13FE"/>
    <w:rsid w:val="004E7AB1"/>
    <w:rsid w:val="005002F9"/>
    <w:rsid w:val="00504810"/>
    <w:rsid w:val="00507E9C"/>
    <w:rsid w:val="00510BD7"/>
    <w:rsid w:val="005114A9"/>
    <w:rsid w:val="00520F36"/>
    <w:rsid w:val="00523E5A"/>
    <w:rsid w:val="00530F3E"/>
    <w:rsid w:val="005322C9"/>
    <w:rsid w:val="005372F6"/>
    <w:rsid w:val="005425F8"/>
    <w:rsid w:val="00542859"/>
    <w:rsid w:val="005457DF"/>
    <w:rsid w:val="005572EB"/>
    <w:rsid w:val="0056486D"/>
    <w:rsid w:val="00572104"/>
    <w:rsid w:val="00573E3D"/>
    <w:rsid w:val="00576C2B"/>
    <w:rsid w:val="00582948"/>
    <w:rsid w:val="00585DAC"/>
    <w:rsid w:val="0059576D"/>
    <w:rsid w:val="005A66AB"/>
    <w:rsid w:val="005B3C32"/>
    <w:rsid w:val="005C7F0B"/>
    <w:rsid w:val="005D65BB"/>
    <w:rsid w:val="005E3B0D"/>
    <w:rsid w:val="005F704D"/>
    <w:rsid w:val="00622DD7"/>
    <w:rsid w:val="00626C7D"/>
    <w:rsid w:val="0063162B"/>
    <w:rsid w:val="00636835"/>
    <w:rsid w:val="006474EC"/>
    <w:rsid w:val="0065103C"/>
    <w:rsid w:val="00665CDC"/>
    <w:rsid w:val="006876A7"/>
    <w:rsid w:val="00691A08"/>
    <w:rsid w:val="0069779D"/>
    <w:rsid w:val="006A0C7E"/>
    <w:rsid w:val="006B00C3"/>
    <w:rsid w:val="006B00F3"/>
    <w:rsid w:val="006C3D90"/>
    <w:rsid w:val="006C76BC"/>
    <w:rsid w:val="006D1E20"/>
    <w:rsid w:val="006D68E8"/>
    <w:rsid w:val="006D6B58"/>
    <w:rsid w:val="006F42F3"/>
    <w:rsid w:val="0070142B"/>
    <w:rsid w:val="00702184"/>
    <w:rsid w:val="00705F80"/>
    <w:rsid w:val="00712D22"/>
    <w:rsid w:val="007161F7"/>
    <w:rsid w:val="007467F3"/>
    <w:rsid w:val="00754FC6"/>
    <w:rsid w:val="007610EA"/>
    <w:rsid w:val="007705BC"/>
    <w:rsid w:val="00787A82"/>
    <w:rsid w:val="0079468A"/>
    <w:rsid w:val="007A6A34"/>
    <w:rsid w:val="007C0588"/>
    <w:rsid w:val="007C3D7F"/>
    <w:rsid w:val="007C6F64"/>
    <w:rsid w:val="007D507C"/>
    <w:rsid w:val="007D704E"/>
    <w:rsid w:val="0080681D"/>
    <w:rsid w:val="00820649"/>
    <w:rsid w:val="00841A61"/>
    <w:rsid w:val="00844F7B"/>
    <w:rsid w:val="00866E72"/>
    <w:rsid w:val="00867823"/>
    <w:rsid w:val="00867835"/>
    <w:rsid w:val="008876E8"/>
    <w:rsid w:val="008968C4"/>
    <w:rsid w:val="008B7227"/>
    <w:rsid w:val="008C35C5"/>
    <w:rsid w:val="008D490A"/>
    <w:rsid w:val="008E3E2C"/>
    <w:rsid w:val="008E5805"/>
    <w:rsid w:val="008F240D"/>
    <w:rsid w:val="008F2DFF"/>
    <w:rsid w:val="008F3448"/>
    <w:rsid w:val="008F6D99"/>
    <w:rsid w:val="008F6F35"/>
    <w:rsid w:val="00903406"/>
    <w:rsid w:val="00903ADA"/>
    <w:rsid w:val="0090526F"/>
    <w:rsid w:val="00905E08"/>
    <w:rsid w:val="00910E1F"/>
    <w:rsid w:val="00913D96"/>
    <w:rsid w:val="00916FE0"/>
    <w:rsid w:val="009253FE"/>
    <w:rsid w:val="009256AD"/>
    <w:rsid w:val="0093774C"/>
    <w:rsid w:val="00943374"/>
    <w:rsid w:val="0095022F"/>
    <w:rsid w:val="0095253A"/>
    <w:rsid w:val="009545D7"/>
    <w:rsid w:val="00960258"/>
    <w:rsid w:val="0096503C"/>
    <w:rsid w:val="00965CE6"/>
    <w:rsid w:val="00967FC4"/>
    <w:rsid w:val="00970656"/>
    <w:rsid w:val="009738D0"/>
    <w:rsid w:val="0097648E"/>
    <w:rsid w:val="009A15C9"/>
    <w:rsid w:val="009A5EFB"/>
    <w:rsid w:val="009B0B8E"/>
    <w:rsid w:val="009B5272"/>
    <w:rsid w:val="009D7237"/>
    <w:rsid w:val="009F745D"/>
    <w:rsid w:val="00A15E69"/>
    <w:rsid w:val="00A40563"/>
    <w:rsid w:val="00A53A80"/>
    <w:rsid w:val="00A63BC4"/>
    <w:rsid w:val="00A673DA"/>
    <w:rsid w:val="00A70740"/>
    <w:rsid w:val="00A729E5"/>
    <w:rsid w:val="00A72A54"/>
    <w:rsid w:val="00A735E3"/>
    <w:rsid w:val="00A73CD4"/>
    <w:rsid w:val="00A824C3"/>
    <w:rsid w:val="00A9798A"/>
    <w:rsid w:val="00A97C55"/>
    <w:rsid w:val="00AA152C"/>
    <w:rsid w:val="00AA1F91"/>
    <w:rsid w:val="00AA2C57"/>
    <w:rsid w:val="00AA473F"/>
    <w:rsid w:val="00AA6987"/>
    <w:rsid w:val="00AB43E6"/>
    <w:rsid w:val="00AC5706"/>
    <w:rsid w:val="00AD36EF"/>
    <w:rsid w:val="00AD4547"/>
    <w:rsid w:val="00AE0D41"/>
    <w:rsid w:val="00AE608B"/>
    <w:rsid w:val="00AE66A0"/>
    <w:rsid w:val="00AF1B4D"/>
    <w:rsid w:val="00B11146"/>
    <w:rsid w:val="00B24CC2"/>
    <w:rsid w:val="00B43E0E"/>
    <w:rsid w:val="00B454C6"/>
    <w:rsid w:val="00B504F1"/>
    <w:rsid w:val="00B50955"/>
    <w:rsid w:val="00B51AE5"/>
    <w:rsid w:val="00B5613B"/>
    <w:rsid w:val="00B611CC"/>
    <w:rsid w:val="00B84140"/>
    <w:rsid w:val="00B962C5"/>
    <w:rsid w:val="00BB0075"/>
    <w:rsid w:val="00BB2A68"/>
    <w:rsid w:val="00BB61B2"/>
    <w:rsid w:val="00BC3E4F"/>
    <w:rsid w:val="00BD7D59"/>
    <w:rsid w:val="00BE0FE6"/>
    <w:rsid w:val="00BF1E96"/>
    <w:rsid w:val="00BF7916"/>
    <w:rsid w:val="00C118FE"/>
    <w:rsid w:val="00C1503A"/>
    <w:rsid w:val="00C169BA"/>
    <w:rsid w:val="00C263A3"/>
    <w:rsid w:val="00C328FE"/>
    <w:rsid w:val="00C42EE5"/>
    <w:rsid w:val="00C4779E"/>
    <w:rsid w:val="00C56264"/>
    <w:rsid w:val="00C61266"/>
    <w:rsid w:val="00C63ECF"/>
    <w:rsid w:val="00C646C0"/>
    <w:rsid w:val="00C65E82"/>
    <w:rsid w:val="00C66A31"/>
    <w:rsid w:val="00C86FD8"/>
    <w:rsid w:val="00C87E26"/>
    <w:rsid w:val="00CA761C"/>
    <w:rsid w:val="00CA7A7C"/>
    <w:rsid w:val="00CD4765"/>
    <w:rsid w:val="00CE11B6"/>
    <w:rsid w:val="00CF2774"/>
    <w:rsid w:val="00CF49D3"/>
    <w:rsid w:val="00CF6E0B"/>
    <w:rsid w:val="00D04D00"/>
    <w:rsid w:val="00D0654E"/>
    <w:rsid w:val="00D12858"/>
    <w:rsid w:val="00D1416E"/>
    <w:rsid w:val="00D223DF"/>
    <w:rsid w:val="00D32499"/>
    <w:rsid w:val="00D33C4D"/>
    <w:rsid w:val="00D42937"/>
    <w:rsid w:val="00D51184"/>
    <w:rsid w:val="00D65DA9"/>
    <w:rsid w:val="00D85BF2"/>
    <w:rsid w:val="00D979EE"/>
    <w:rsid w:val="00DA30BE"/>
    <w:rsid w:val="00DA474E"/>
    <w:rsid w:val="00DC4D32"/>
    <w:rsid w:val="00DD3C31"/>
    <w:rsid w:val="00DD4B35"/>
    <w:rsid w:val="00DD7D63"/>
    <w:rsid w:val="00DF5B68"/>
    <w:rsid w:val="00E159D0"/>
    <w:rsid w:val="00E169B3"/>
    <w:rsid w:val="00E25D31"/>
    <w:rsid w:val="00E32BB5"/>
    <w:rsid w:val="00E40478"/>
    <w:rsid w:val="00E45FDA"/>
    <w:rsid w:val="00E46A54"/>
    <w:rsid w:val="00E525AE"/>
    <w:rsid w:val="00E54EF5"/>
    <w:rsid w:val="00E70344"/>
    <w:rsid w:val="00E72B9E"/>
    <w:rsid w:val="00E83392"/>
    <w:rsid w:val="00E919BB"/>
    <w:rsid w:val="00E961F3"/>
    <w:rsid w:val="00EA3BF0"/>
    <w:rsid w:val="00EA6485"/>
    <w:rsid w:val="00EA73FC"/>
    <w:rsid w:val="00EC01B7"/>
    <w:rsid w:val="00EC17F1"/>
    <w:rsid w:val="00ED0CE4"/>
    <w:rsid w:val="00F07A51"/>
    <w:rsid w:val="00F1641D"/>
    <w:rsid w:val="00F26E2F"/>
    <w:rsid w:val="00F45A3A"/>
    <w:rsid w:val="00F530E2"/>
    <w:rsid w:val="00F544E1"/>
    <w:rsid w:val="00F7533D"/>
    <w:rsid w:val="00FA35DE"/>
    <w:rsid w:val="00FB0697"/>
    <w:rsid w:val="00FB4612"/>
    <w:rsid w:val="00FB7E74"/>
    <w:rsid w:val="00FB7EE3"/>
    <w:rsid w:val="00FC0521"/>
    <w:rsid w:val="00FC21FB"/>
    <w:rsid w:val="00FC4EEF"/>
    <w:rsid w:val="00FD042D"/>
    <w:rsid w:val="00FD610D"/>
    <w:rsid w:val="00FF2E0E"/>
    <w:rsid w:val="018594AE"/>
    <w:rsid w:val="01D3C1AE"/>
    <w:rsid w:val="01F47A8B"/>
    <w:rsid w:val="01FA5F66"/>
    <w:rsid w:val="0212DF98"/>
    <w:rsid w:val="02233C2D"/>
    <w:rsid w:val="025F6904"/>
    <w:rsid w:val="02C3BB4A"/>
    <w:rsid w:val="02FF860D"/>
    <w:rsid w:val="0324BBCB"/>
    <w:rsid w:val="03986800"/>
    <w:rsid w:val="04484BD6"/>
    <w:rsid w:val="04A708D7"/>
    <w:rsid w:val="05A36C62"/>
    <w:rsid w:val="0609EDD0"/>
    <w:rsid w:val="065BD686"/>
    <w:rsid w:val="0719B1CA"/>
    <w:rsid w:val="0776A226"/>
    <w:rsid w:val="0858ECBA"/>
    <w:rsid w:val="08760DDD"/>
    <w:rsid w:val="08C56EE8"/>
    <w:rsid w:val="09253A7A"/>
    <w:rsid w:val="0925F30C"/>
    <w:rsid w:val="09577F02"/>
    <w:rsid w:val="09920511"/>
    <w:rsid w:val="0A310FC7"/>
    <w:rsid w:val="0C54B7E8"/>
    <w:rsid w:val="0C8D3FF6"/>
    <w:rsid w:val="0C95CBB0"/>
    <w:rsid w:val="0C99DA0A"/>
    <w:rsid w:val="0CD1B9AC"/>
    <w:rsid w:val="0CEFC537"/>
    <w:rsid w:val="0DB524A6"/>
    <w:rsid w:val="0DC95218"/>
    <w:rsid w:val="0DCFDC00"/>
    <w:rsid w:val="0EE0C9DA"/>
    <w:rsid w:val="0EE4810A"/>
    <w:rsid w:val="0F5137C5"/>
    <w:rsid w:val="0F6A532B"/>
    <w:rsid w:val="0F6E33FF"/>
    <w:rsid w:val="0FB89751"/>
    <w:rsid w:val="100B32CD"/>
    <w:rsid w:val="11324B6D"/>
    <w:rsid w:val="1137920E"/>
    <w:rsid w:val="115C6576"/>
    <w:rsid w:val="117E925E"/>
    <w:rsid w:val="118641E1"/>
    <w:rsid w:val="11B45703"/>
    <w:rsid w:val="11C12322"/>
    <w:rsid w:val="12128BDB"/>
    <w:rsid w:val="1218D9D1"/>
    <w:rsid w:val="121C21CC"/>
    <w:rsid w:val="1247EAAF"/>
    <w:rsid w:val="1271E450"/>
    <w:rsid w:val="1321C91C"/>
    <w:rsid w:val="13296B76"/>
    <w:rsid w:val="1353707A"/>
    <w:rsid w:val="14FB9F05"/>
    <w:rsid w:val="15C758CA"/>
    <w:rsid w:val="15CDD3E6"/>
    <w:rsid w:val="16028424"/>
    <w:rsid w:val="161118AD"/>
    <w:rsid w:val="1645BD53"/>
    <w:rsid w:val="166DC809"/>
    <w:rsid w:val="168CE57A"/>
    <w:rsid w:val="16C37B9C"/>
    <w:rsid w:val="171232CC"/>
    <w:rsid w:val="173599D1"/>
    <w:rsid w:val="173BC502"/>
    <w:rsid w:val="17455573"/>
    <w:rsid w:val="1763292B"/>
    <w:rsid w:val="176EF955"/>
    <w:rsid w:val="17E355E2"/>
    <w:rsid w:val="1827B986"/>
    <w:rsid w:val="189350D6"/>
    <w:rsid w:val="19001B6D"/>
    <w:rsid w:val="19C2D62B"/>
    <w:rsid w:val="1A6C9BAE"/>
    <w:rsid w:val="1ADBFB78"/>
    <w:rsid w:val="1B66B432"/>
    <w:rsid w:val="1B78A84C"/>
    <w:rsid w:val="1BDDD9C2"/>
    <w:rsid w:val="1C37BC2F"/>
    <w:rsid w:val="1C7DF1FC"/>
    <w:rsid w:val="1DE3D75C"/>
    <w:rsid w:val="1E2A8493"/>
    <w:rsid w:val="1E4B9C8C"/>
    <w:rsid w:val="1EFB4E5A"/>
    <w:rsid w:val="1F2CE24C"/>
    <w:rsid w:val="1F32F714"/>
    <w:rsid w:val="1F6D61A1"/>
    <w:rsid w:val="1F89BDB1"/>
    <w:rsid w:val="1F8AB91F"/>
    <w:rsid w:val="2005BCA6"/>
    <w:rsid w:val="20071441"/>
    <w:rsid w:val="202DC3D9"/>
    <w:rsid w:val="2073B6E7"/>
    <w:rsid w:val="21B92AD3"/>
    <w:rsid w:val="21D8D6D3"/>
    <w:rsid w:val="21DB1A52"/>
    <w:rsid w:val="225E4E6F"/>
    <w:rsid w:val="228E1BEA"/>
    <w:rsid w:val="231EC489"/>
    <w:rsid w:val="2403FD1E"/>
    <w:rsid w:val="240E79BB"/>
    <w:rsid w:val="24141739"/>
    <w:rsid w:val="242FC56D"/>
    <w:rsid w:val="2469B561"/>
    <w:rsid w:val="24BA94EA"/>
    <w:rsid w:val="2546D9EA"/>
    <w:rsid w:val="255CCEC0"/>
    <w:rsid w:val="25AFE79A"/>
    <w:rsid w:val="25DF5D00"/>
    <w:rsid w:val="25EA7CCA"/>
    <w:rsid w:val="260D255B"/>
    <w:rsid w:val="276C793F"/>
    <w:rsid w:val="27E83ED5"/>
    <w:rsid w:val="27F67A18"/>
    <w:rsid w:val="28016732"/>
    <w:rsid w:val="28A2D141"/>
    <w:rsid w:val="28E7885C"/>
    <w:rsid w:val="2A03C379"/>
    <w:rsid w:val="2AC3617B"/>
    <w:rsid w:val="2ADEB95C"/>
    <w:rsid w:val="2B1FDF97"/>
    <w:rsid w:val="2B321BDB"/>
    <w:rsid w:val="2B50EDB6"/>
    <w:rsid w:val="2B6FEB46"/>
    <w:rsid w:val="2BC7ED05"/>
    <w:rsid w:val="2C19F110"/>
    <w:rsid w:val="2C31F78C"/>
    <w:rsid w:val="2C4D88E0"/>
    <w:rsid w:val="2CAA2C81"/>
    <w:rsid w:val="2CBC831A"/>
    <w:rsid w:val="2CDE951A"/>
    <w:rsid w:val="2CE480AF"/>
    <w:rsid w:val="2D35BC2D"/>
    <w:rsid w:val="2D55CF0F"/>
    <w:rsid w:val="2D9045D5"/>
    <w:rsid w:val="2DDC62EE"/>
    <w:rsid w:val="2E65BB9C"/>
    <w:rsid w:val="2E86579B"/>
    <w:rsid w:val="2E901F99"/>
    <w:rsid w:val="2EA53F2F"/>
    <w:rsid w:val="2EAFDA47"/>
    <w:rsid w:val="2F23A91A"/>
    <w:rsid w:val="30018BFD"/>
    <w:rsid w:val="308A4F4E"/>
    <w:rsid w:val="30B85B16"/>
    <w:rsid w:val="30EC4052"/>
    <w:rsid w:val="3111E33A"/>
    <w:rsid w:val="311F68CC"/>
    <w:rsid w:val="319D5C5E"/>
    <w:rsid w:val="31E53F50"/>
    <w:rsid w:val="3201F0DF"/>
    <w:rsid w:val="329FBFFD"/>
    <w:rsid w:val="32F92E9D"/>
    <w:rsid w:val="3347F00B"/>
    <w:rsid w:val="3428AB46"/>
    <w:rsid w:val="34AF2E12"/>
    <w:rsid w:val="34B9EA5D"/>
    <w:rsid w:val="34EADD30"/>
    <w:rsid w:val="357EECFD"/>
    <w:rsid w:val="35904283"/>
    <w:rsid w:val="36354FEB"/>
    <w:rsid w:val="363F439A"/>
    <w:rsid w:val="368915C6"/>
    <w:rsid w:val="36A66C08"/>
    <w:rsid w:val="36B12E9C"/>
    <w:rsid w:val="383A8089"/>
    <w:rsid w:val="38F75237"/>
    <w:rsid w:val="39582553"/>
    <w:rsid w:val="39EDD53A"/>
    <w:rsid w:val="3A35E5AE"/>
    <w:rsid w:val="3A86086D"/>
    <w:rsid w:val="3AA8EA5D"/>
    <w:rsid w:val="3BB98B33"/>
    <w:rsid w:val="3BCCD5F8"/>
    <w:rsid w:val="3DDC22DB"/>
    <w:rsid w:val="3E9B9DC4"/>
    <w:rsid w:val="3ECB3B45"/>
    <w:rsid w:val="3EF8D204"/>
    <w:rsid w:val="3F5BB2D3"/>
    <w:rsid w:val="3F9F5DAC"/>
    <w:rsid w:val="3FFDA29B"/>
    <w:rsid w:val="40026447"/>
    <w:rsid w:val="400A98D9"/>
    <w:rsid w:val="4016CFAF"/>
    <w:rsid w:val="401B58E1"/>
    <w:rsid w:val="4026B554"/>
    <w:rsid w:val="408A3968"/>
    <w:rsid w:val="4098F232"/>
    <w:rsid w:val="40AE5133"/>
    <w:rsid w:val="41013627"/>
    <w:rsid w:val="413B1F5A"/>
    <w:rsid w:val="417C4613"/>
    <w:rsid w:val="41E1C8E4"/>
    <w:rsid w:val="421268C2"/>
    <w:rsid w:val="4238F411"/>
    <w:rsid w:val="42EAEA5C"/>
    <w:rsid w:val="4410871D"/>
    <w:rsid w:val="447F3E5E"/>
    <w:rsid w:val="448EC722"/>
    <w:rsid w:val="44B12CE1"/>
    <w:rsid w:val="458BA73D"/>
    <w:rsid w:val="45A8653E"/>
    <w:rsid w:val="45AC577E"/>
    <w:rsid w:val="45C35EE6"/>
    <w:rsid w:val="46947FE3"/>
    <w:rsid w:val="46BF892B"/>
    <w:rsid w:val="4756EAE1"/>
    <w:rsid w:val="47E1A739"/>
    <w:rsid w:val="47FF5247"/>
    <w:rsid w:val="482E6510"/>
    <w:rsid w:val="48C06940"/>
    <w:rsid w:val="48E03689"/>
    <w:rsid w:val="491CB93D"/>
    <w:rsid w:val="49B2846C"/>
    <w:rsid w:val="49BB49C0"/>
    <w:rsid w:val="4A1110EE"/>
    <w:rsid w:val="4AC42377"/>
    <w:rsid w:val="4BA97D9D"/>
    <w:rsid w:val="4BE59B86"/>
    <w:rsid w:val="4D43874C"/>
    <w:rsid w:val="4DDEF701"/>
    <w:rsid w:val="4E2487E5"/>
    <w:rsid w:val="4E8751D6"/>
    <w:rsid w:val="4F018CAB"/>
    <w:rsid w:val="4F2A42E9"/>
    <w:rsid w:val="4F3336C3"/>
    <w:rsid w:val="4F5DD3A8"/>
    <w:rsid w:val="4FA0605D"/>
    <w:rsid w:val="50481451"/>
    <w:rsid w:val="51135B41"/>
    <w:rsid w:val="51381777"/>
    <w:rsid w:val="513AFB4F"/>
    <w:rsid w:val="513ECE05"/>
    <w:rsid w:val="519F9036"/>
    <w:rsid w:val="51AFBD0C"/>
    <w:rsid w:val="52599E8D"/>
    <w:rsid w:val="5292C9ED"/>
    <w:rsid w:val="52A6BC4F"/>
    <w:rsid w:val="52B2D70F"/>
    <w:rsid w:val="52D9DD0F"/>
    <w:rsid w:val="52FDE697"/>
    <w:rsid w:val="5326AFE3"/>
    <w:rsid w:val="534E8F75"/>
    <w:rsid w:val="5382AB72"/>
    <w:rsid w:val="5398017B"/>
    <w:rsid w:val="53B7171D"/>
    <w:rsid w:val="543C6F47"/>
    <w:rsid w:val="5447FC6F"/>
    <w:rsid w:val="54F00AA6"/>
    <w:rsid w:val="55774CF0"/>
    <w:rsid w:val="55C5EA4D"/>
    <w:rsid w:val="5654CF5E"/>
    <w:rsid w:val="56F04970"/>
    <w:rsid w:val="57511F2D"/>
    <w:rsid w:val="575EA3E8"/>
    <w:rsid w:val="5765BD38"/>
    <w:rsid w:val="577F9D31"/>
    <w:rsid w:val="57A37156"/>
    <w:rsid w:val="57B45134"/>
    <w:rsid w:val="583388A1"/>
    <w:rsid w:val="58E55152"/>
    <w:rsid w:val="591B6D92"/>
    <w:rsid w:val="596F5B59"/>
    <w:rsid w:val="599072AA"/>
    <w:rsid w:val="59B4065F"/>
    <w:rsid w:val="59B4F2FE"/>
    <w:rsid w:val="5A291EC9"/>
    <w:rsid w:val="5AF6D7AE"/>
    <w:rsid w:val="5B14AB66"/>
    <w:rsid w:val="5B1DABFB"/>
    <w:rsid w:val="5B4021D7"/>
    <w:rsid w:val="5B51101E"/>
    <w:rsid w:val="5B6EA66A"/>
    <w:rsid w:val="5B7A0412"/>
    <w:rsid w:val="5B8F23DA"/>
    <w:rsid w:val="5B8F8CBA"/>
    <w:rsid w:val="5BBFD2F3"/>
    <w:rsid w:val="5BF47EDD"/>
    <w:rsid w:val="5BFE5564"/>
    <w:rsid w:val="5C13420D"/>
    <w:rsid w:val="5CDC9759"/>
    <w:rsid w:val="5D3EE3C1"/>
    <w:rsid w:val="5D70EB23"/>
    <w:rsid w:val="5D748590"/>
    <w:rsid w:val="5DC6FD5C"/>
    <w:rsid w:val="5E341B11"/>
    <w:rsid w:val="5EF3E521"/>
    <w:rsid w:val="5FB10A4C"/>
    <w:rsid w:val="60527AE2"/>
    <w:rsid w:val="60A0B435"/>
    <w:rsid w:val="60C2E41B"/>
    <w:rsid w:val="60C5399C"/>
    <w:rsid w:val="60EC53E4"/>
    <w:rsid w:val="61267F77"/>
    <w:rsid w:val="61850ECB"/>
    <w:rsid w:val="61EBC466"/>
    <w:rsid w:val="6232070D"/>
    <w:rsid w:val="6247F36B"/>
    <w:rsid w:val="6265F419"/>
    <w:rsid w:val="629C5F78"/>
    <w:rsid w:val="629E4637"/>
    <w:rsid w:val="62A51F15"/>
    <w:rsid w:val="6327E145"/>
    <w:rsid w:val="6345B192"/>
    <w:rsid w:val="6398A602"/>
    <w:rsid w:val="63AD042D"/>
    <w:rsid w:val="642B17E3"/>
    <w:rsid w:val="6448A0F6"/>
    <w:rsid w:val="64D1A513"/>
    <w:rsid w:val="65D28CFA"/>
    <w:rsid w:val="664D6611"/>
    <w:rsid w:val="6654BBA6"/>
    <w:rsid w:val="66FDC550"/>
    <w:rsid w:val="67074A99"/>
    <w:rsid w:val="673D7103"/>
    <w:rsid w:val="689BF916"/>
    <w:rsid w:val="68CCE31C"/>
    <w:rsid w:val="69116046"/>
    <w:rsid w:val="697FACA8"/>
    <w:rsid w:val="69B35F7F"/>
    <w:rsid w:val="6A2C48E0"/>
    <w:rsid w:val="6AAE089E"/>
    <w:rsid w:val="6B9EEDB5"/>
    <w:rsid w:val="6BAAFBE7"/>
    <w:rsid w:val="6BB40FDE"/>
    <w:rsid w:val="6C086208"/>
    <w:rsid w:val="6C899D04"/>
    <w:rsid w:val="6E4565E7"/>
    <w:rsid w:val="6E7CE25A"/>
    <w:rsid w:val="6EA16179"/>
    <w:rsid w:val="6EDD3D30"/>
    <w:rsid w:val="6EE34F1B"/>
    <w:rsid w:val="6FBCB813"/>
    <w:rsid w:val="70B13EBF"/>
    <w:rsid w:val="71B2921C"/>
    <w:rsid w:val="71D9023B"/>
    <w:rsid w:val="7229E528"/>
    <w:rsid w:val="725630B2"/>
    <w:rsid w:val="725B05D6"/>
    <w:rsid w:val="7278A1FA"/>
    <w:rsid w:val="72818B0C"/>
    <w:rsid w:val="728B76BE"/>
    <w:rsid w:val="72F4C867"/>
    <w:rsid w:val="7343BFC6"/>
    <w:rsid w:val="737CF1F8"/>
    <w:rsid w:val="7460DC26"/>
    <w:rsid w:val="7490A862"/>
    <w:rsid w:val="74C3F681"/>
    <w:rsid w:val="7576C98C"/>
    <w:rsid w:val="75B14152"/>
    <w:rsid w:val="75DF1AD3"/>
    <w:rsid w:val="76C91072"/>
    <w:rsid w:val="7791DC50"/>
    <w:rsid w:val="7852BB3A"/>
    <w:rsid w:val="7866C0A1"/>
    <w:rsid w:val="78BBCFD3"/>
    <w:rsid w:val="795E6542"/>
    <w:rsid w:val="7962AE77"/>
    <w:rsid w:val="796D6C32"/>
    <w:rsid w:val="79D0CD1E"/>
    <w:rsid w:val="79F467CD"/>
    <w:rsid w:val="7A69328A"/>
    <w:rsid w:val="7B093374"/>
    <w:rsid w:val="7B6AE37D"/>
    <w:rsid w:val="7B8B93BE"/>
    <w:rsid w:val="7BBE201D"/>
    <w:rsid w:val="7BE0B215"/>
    <w:rsid w:val="7C059136"/>
    <w:rsid w:val="7C0B0F04"/>
    <w:rsid w:val="7C5FDFCE"/>
    <w:rsid w:val="7CE0B433"/>
    <w:rsid w:val="7CFF3D8E"/>
    <w:rsid w:val="7D4BB53B"/>
    <w:rsid w:val="7D8EA6E9"/>
    <w:rsid w:val="7E407272"/>
    <w:rsid w:val="7E5FBF27"/>
    <w:rsid w:val="7E7A5929"/>
    <w:rsid w:val="7F83384A"/>
    <w:rsid w:val="7FC5F7F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C8F84"/>
  <w15:chartTrackingRefBased/>
  <w15:docId w15:val="{A14ED75D-2A27-415F-9FC3-E09B722EF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B962C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Text">
    <w:name w:val="HA Text"/>
    <w:basedOn w:val="Standard"/>
    <w:qFormat/>
    <w:rsid w:val="00F07A51"/>
    <w:pPr>
      <w:widowControl w:val="0"/>
      <w:spacing w:line="360" w:lineRule="auto"/>
      <w:jc w:val="both"/>
    </w:pPr>
    <w:rPr>
      <w:rFonts w:ascii="Times New Roman" w:hAnsi="Times New Roman" w:cs="Times New Roman"/>
    </w:rPr>
  </w:style>
  <w:style w:type="paragraph" w:customStyle="1" w:styleId="HAberschrift1">
    <w:name w:val="HA Überschrift 1"/>
    <w:basedOn w:val="HAText"/>
    <w:next w:val="HAText"/>
    <w:qFormat/>
    <w:rsid w:val="00F07A51"/>
    <w:pPr>
      <w:outlineLvl w:val="0"/>
    </w:pPr>
    <w:rPr>
      <w:b/>
      <w:u w:val="single"/>
    </w:rPr>
  </w:style>
  <w:style w:type="paragraph" w:customStyle="1" w:styleId="HAberschrift2">
    <w:name w:val="HA Überschrift 2"/>
    <w:basedOn w:val="HAText"/>
    <w:next w:val="HAText"/>
    <w:qFormat/>
    <w:rsid w:val="00F07A51"/>
    <w:pPr>
      <w:outlineLvl w:val="1"/>
    </w:pPr>
    <w:rPr>
      <w:b/>
    </w:rPr>
  </w:style>
  <w:style w:type="paragraph" w:customStyle="1" w:styleId="HAberschrift3">
    <w:name w:val="HA Überschrift 3"/>
    <w:basedOn w:val="HAText"/>
    <w:next w:val="HAText"/>
    <w:qFormat/>
    <w:rsid w:val="00F07A51"/>
    <w:pPr>
      <w:outlineLvl w:val="2"/>
    </w:pPr>
    <w:rPr>
      <w:b/>
    </w:rPr>
  </w:style>
  <w:style w:type="paragraph" w:customStyle="1" w:styleId="HAberschrift4">
    <w:name w:val="HA Überschrift 4"/>
    <w:basedOn w:val="HAText"/>
    <w:next w:val="HAText"/>
    <w:qFormat/>
    <w:rsid w:val="00F07A51"/>
    <w:pPr>
      <w:outlineLvl w:val="3"/>
    </w:pPr>
    <w:rPr>
      <w:b/>
    </w:rPr>
  </w:style>
  <w:style w:type="paragraph" w:customStyle="1" w:styleId="HAberschrift5">
    <w:name w:val="HA Überschrift 5"/>
    <w:basedOn w:val="HAText"/>
    <w:next w:val="HAText"/>
    <w:qFormat/>
    <w:rsid w:val="00F07A51"/>
    <w:pPr>
      <w:outlineLvl w:val="4"/>
    </w:pPr>
    <w:rPr>
      <w:b/>
    </w:rPr>
  </w:style>
  <w:style w:type="paragraph" w:customStyle="1" w:styleId="HAberschrift6">
    <w:name w:val="HA Überschrift 6"/>
    <w:basedOn w:val="HAText"/>
    <w:next w:val="HAText"/>
    <w:qFormat/>
    <w:rsid w:val="00F07A51"/>
    <w:pPr>
      <w:outlineLvl w:val="5"/>
    </w:pPr>
    <w:rPr>
      <w:b/>
    </w:rPr>
  </w:style>
  <w:style w:type="paragraph" w:styleId="Listenabsatz">
    <w:name w:val="List Paragraph"/>
    <w:basedOn w:val="Standard"/>
    <w:uiPriority w:val="34"/>
    <w:qFormat/>
    <w:rsid w:val="00F26E2F"/>
    <w:pPr>
      <w:ind w:left="720"/>
      <w:contextualSpacing/>
    </w:pPr>
  </w:style>
  <w:style w:type="character" w:styleId="Hyperlink">
    <w:name w:val="Hyperlink"/>
    <w:basedOn w:val="Absatz-Standardschriftart"/>
    <w:uiPriority w:val="99"/>
    <w:unhideWhenUsed/>
    <w:rsid w:val="00407615"/>
    <w:rPr>
      <w:color w:val="0563C1" w:themeColor="hyperlink"/>
      <w:u w:val="single"/>
    </w:rPr>
  </w:style>
  <w:style w:type="character" w:customStyle="1" w:styleId="berschrift1Zchn">
    <w:name w:val="Überschrift 1 Zchn"/>
    <w:basedOn w:val="Absatz-Standardschriftart"/>
    <w:link w:val="berschrift1"/>
    <w:uiPriority w:val="9"/>
    <w:rsid w:val="00B962C5"/>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B962C5"/>
    <w:pPr>
      <w:spacing w:before="480" w:line="276" w:lineRule="auto"/>
      <w:outlineLvl w:val="9"/>
    </w:pPr>
    <w:rPr>
      <w:b/>
      <w:bCs/>
      <w:sz w:val="28"/>
      <w:szCs w:val="28"/>
      <w:lang w:eastAsia="de-DE"/>
    </w:rPr>
  </w:style>
  <w:style w:type="paragraph" w:styleId="Verzeichnis1">
    <w:name w:val="toc 1"/>
    <w:basedOn w:val="Standard"/>
    <w:next w:val="Standard"/>
    <w:autoRedefine/>
    <w:uiPriority w:val="39"/>
    <w:unhideWhenUsed/>
    <w:rsid w:val="00B50955"/>
    <w:pPr>
      <w:tabs>
        <w:tab w:val="left" w:pos="709"/>
        <w:tab w:val="right" w:leader="dot" w:pos="9622"/>
      </w:tabs>
      <w:spacing w:line="360" w:lineRule="auto"/>
    </w:pPr>
    <w:rPr>
      <w:rFonts w:ascii="Helvetica" w:hAnsi="Helvetica"/>
    </w:rPr>
  </w:style>
  <w:style w:type="paragraph" w:styleId="Verzeichnis2">
    <w:name w:val="toc 2"/>
    <w:basedOn w:val="Verzeichnis1"/>
    <w:next w:val="Standard"/>
    <w:autoRedefine/>
    <w:uiPriority w:val="39"/>
    <w:unhideWhenUsed/>
    <w:rsid w:val="00E159D0"/>
    <w:pPr>
      <w:spacing w:after="180" w:line="240" w:lineRule="auto"/>
      <w:ind w:left="354"/>
      <w:contextualSpacing/>
    </w:pPr>
  </w:style>
  <w:style w:type="paragraph" w:styleId="Verzeichnis3">
    <w:name w:val="toc 3"/>
    <w:basedOn w:val="Standard"/>
    <w:next w:val="Standard"/>
    <w:autoRedefine/>
    <w:uiPriority w:val="39"/>
    <w:unhideWhenUsed/>
    <w:rsid w:val="00E159D0"/>
    <w:pPr>
      <w:spacing w:after="180"/>
      <w:ind w:left="709"/>
      <w:contextualSpacing/>
    </w:pPr>
    <w:rPr>
      <w:rFonts w:ascii="Helvetica" w:hAnsi="Helvetica"/>
    </w:rPr>
  </w:style>
  <w:style w:type="paragraph" w:styleId="Verzeichnis4">
    <w:name w:val="toc 4"/>
    <w:basedOn w:val="Standard"/>
    <w:next w:val="Standard"/>
    <w:autoRedefine/>
    <w:uiPriority w:val="39"/>
    <w:unhideWhenUsed/>
    <w:rsid w:val="00E46A54"/>
    <w:pPr>
      <w:tabs>
        <w:tab w:val="left" w:pos="1483"/>
        <w:tab w:val="right" w:leader="dot" w:pos="9622"/>
      </w:tabs>
      <w:spacing w:after="180"/>
      <w:ind w:left="1060"/>
      <w:pPrChange w:id="0" w:author="Silvia Machura" w:date="2024-11-16T16:38:00Z">
        <w:pPr>
          <w:tabs>
            <w:tab w:val="left" w:pos="1483"/>
            <w:tab w:val="right" w:leader="dot" w:pos="9622"/>
          </w:tabs>
          <w:spacing w:after="180"/>
          <w:ind w:left="1060"/>
        </w:pPr>
      </w:pPrChange>
    </w:pPr>
    <w:rPr>
      <w:rFonts w:ascii="Helvetica" w:hAnsi="Helvetica"/>
      <w:rPrChange w:id="0" w:author="Silvia Machura" w:date="2024-11-16T16:38:00Z">
        <w:rPr>
          <w:rFonts w:ascii="Helvetica" w:eastAsiaTheme="minorHAnsi" w:hAnsi="Helvetica" w:cstheme="minorBidi"/>
          <w:sz w:val="24"/>
          <w:szCs w:val="24"/>
          <w:lang w:val="de-DE" w:eastAsia="en-US" w:bidi="ar-SA"/>
        </w:rPr>
      </w:rPrChange>
    </w:rPr>
  </w:style>
  <w:style w:type="paragraph" w:styleId="Verzeichnis5">
    <w:name w:val="toc 5"/>
    <w:basedOn w:val="Standard"/>
    <w:next w:val="Standard"/>
    <w:autoRedefine/>
    <w:uiPriority w:val="39"/>
    <w:unhideWhenUsed/>
    <w:rsid w:val="00B962C5"/>
    <w:rPr>
      <w:sz w:val="22"/>
      <w:szCs w:val="22"/>
    </w:rPr>
  </w:style>
  <w:style w:type="paragraph" w:styleId="Verzeichnis6">
    <w:name w:val="toc 6"/>
    <w:basedOn w:val="Standard"/>
    <w:next w:val="Standard"/>
    <w:autoRedefine/>
    <w:uiPriority w:val="39"/>
    <w:unhideWhenUsed/>
    <w:rsid w:val="00B962C5"/>
    <w:rPr>
      <w:sz w:val="22"/>
      <w:szCs w:val="22"/>
    </w:rPr>
  </w:style>
  <w:style w:type="paragraph" w:styleId="Verzeichnis7">
    <w:name w:val="toc 7"/>
    <w:basedOn w:val="Standard"/>
    <w:next w:val="Standard"/>
    <w:autoRedefine/>
    <w:uiPriority w:val="39"/>
    <w:unhideWhenUsed/>
    <w:rsid w:val="00B962C5"/>
    <w:rPr>
      <w:sz w:val="22"/>
      <w:szCs w:val="22"/>
    </w:rPr>
  </w:style>
  <w:style w:type="paragraph" w:styleId="Verzeichnis8">
    <w:name w:val="toc 8"/>
    <w:basedOn w:val="Standard"/>
    <w:next w:val="Standard"/>
    <w:autoRedefine/>
    <w:uiPriority w:val="39"/>
    <w:unhideWhenUsed/>
    <w:rsid w:val="00B962C5"/>
    <w:rPr>
      <w:sz w:val="22"/>
      <w:szCs w:val="22"/>
    </w:rPr>
  </w:style>
  <w:style w:type="paragraph" w:styleId="Verzeichnis9">
    <w:name w:val="toc 9"/>
    <w:basedOn w:val="Standard"/>
    <w:next w:val="Standard"/>
    <w:autoRedefine/>
    <w:uiPriority w:val="39"/>
    <w:unhideWhenUsed/>
    <w:rsid w:val="00B962C5"/>
    <w:rPr>
      <w:sz w:val="22"/>
      <w:szCs w:val="22"/>
    </w:rPr>
  </w:style>
  <w:style w:type="paragraph" w:customStyle="1" w:styleId="Gutachten-1">
    <w:name w:val="Gutachten-Ü1"/>
    <w:basedOn w:val="Standard"/>
    <w:next w:val="Gutachten-Text"/>
    <w:qFormat/>
    <w:rsid w:val="00473BAC"/>
    <w:pPr>
      <w:numPr>
        <w:numId w:val="23"/>
      </w:numPr>
      <w:spacing w:before="480" w:after="360"/>
      <w:ind w:left="567" w:hanging="567"/>
      <w:outlineLvl w:val="0"/>
    </w:pPr>
    <w:rPr>
      <w:rFonts w:ascii="Helvetica" w:hAnsi="Helvetica"/>
      <w:b/>
      <w:bCs/>
      <w:color w:val="791E17"/>
      <w:sz w:val="32"/>
      <w:szCs w:val="32"/>
    </w:rPr>
  </w:style>
  <w:style w:type="paragraph" w:styleId="Kopfzeile">
    <w:name w:val="header"/>
    <w:basedOn w:val="Standard"/>
    <w:link w:val="KopfzeileZchn"/>
    <w:uiPriority w:val="99"/>
    <w:unhideWhenUsed/>
    <w:rsid w:val="003D0946"/>
    <w:pPr>
      <w:tabs>
        <w:tab w:val="center" w:pos="4536"/>
        <w:tab w:val="right" w:pos="9072"/>
      </w:tabs>
    </w:pPr>
  </w:style>
  <w:style w:type="character" w:customStyle="1" w:styleId="KopfzeileZchn">
    <w:name w:val="Kopfzeile Zchn"/>
    <w:basedOn w:val="Absatz-Standardschriftart"/>
    <w:link w:val="Kopfzeile"/>
    <w:uiPriority w:val="99"/>
    <w:rsid w:val="003D0946"/>
  </w:style>
  <w:style w:type="paragraph" w:styleId="Fuzeile">
    <w:name w:val="footer"/>
    <w:basedOn w:val="Standard"/>
    <w:link w:val="FuzeileZchn"/>
    <w:uiPriority w:val="99"/>
    <w:unhideWhenUsed/>
    <w:rsid w:val="003D0946"/>
    <w:pPr>
      <w:tabs>
        <w:tab w:val="center" w:pos="4536"/>
        <w:tab w:val="right" w:pos="9072"/>
      </w:tabs>
    </w:pPr>
  </w:style>
  <w:style w:type="character" w:customStyle="1" w:styleId="FuzeileZchn">
    <w:name w:val="Fußzeile Zchn"/>
    <w:basedOn w:val="Absatz-Standardschriftart"/>
    <w:link w:val="Fuzeile"/>
    <w:uiPriority w:val="99"/>
    <w:rsid w:val="003D0946"/>
  </w:style>
  <w:style w:type="character" w:styleId="Seitenzahl">
    <w:name w:val="page number"/>
    <w:basedOn w:val="Absatz-Standardschriftart"/>
    <w:uiPriority w:val="99"/>
    <w:semiHidden/>
    <w:unhideWhenUsed/>
    <w:rsid w:val="003D0946"/>
  </w:style>
  <w:style w:type="paragraph" w:customStyle="1" w:styleId="Gutachten-2">
    <w:name w:val="Gutachten-Ü2"/>
    <w:basedOn w:val="Standard"/>
    <w:next w:val="Gutachten-Text"/>
    <w:qFormat/>
    <w:rsid w:val="00231C69"/>
    <w:pPr>
      <w:numPr>
        <w:numId w:val="24"/>
      </w:numPr>
      <w:spacing w:before="360" w:after="240" w:line="360" w:lineRule="auto"/>
      <w:ind w:left="567" w:hanging="425"/>
      <w:jc w:val="both"/>
      <w:outlineLvl w:val="1"/>
    </w:pPr>
    <w:rPr>
      <w:rFonts w:ascii="Helvetica" w:hAnsi="Helvetica"/>
      <w:b/>
      <w:sz w:val="28"/>
    </w:rPr>
  </w:style>
  <w:style w:type="paragraph" w:customStyle="1" w:styleId="Gutachten-Text">
    <w:name w:val="Gutachten-Text"/>
    <w:basedOn w:val="paragraph"/>
    <w:qFormat/>
    <w:rsid w:val="00386EFA"/>
    <w:pPr>
      <w:shd w:val="clear" w:color="auto" w:fill="FFFFFF"/>
      <w:spacing w:before="120" w:after="120" w:line="360" w:lineRule="auto"/>
      <w:jc w:val="both"/>
    </w:pPr>
    <w:rPr>
      <w:rFonts w:ascii="Helvetica" w:hAnsi="Helvetica" w:cs="Helvetica"/>
      <w:sz w:val="21"/>
      <w:szCs w:val="21"/>
      <w:lang w:val="de-DE"/>
    </w:rPr>
  </w:style>
  <w:style w:type="character" w:styleId="BesuchterLink">
    <w:name w:val="FollowedHyperlink"/>
    <w:basedOn w:val="Absatz-Standardschriftart"/>
    <w:uiPriority w:val="99"/>
    <w:semiHidden/>
    <w:unhideWhenUsed/>
    <w:rsid w:val="00820649"/>
    <w:rPr>
      <w:color w:val="954F72" w:themeColor="followedHyperlink"/>
      <w:u w:val="single"/>
    </w:rPr>
  </w:style>
  <w:style w:type="paragraph" w:styleId="Sprechblasentext">
    <w:name w:val="Balloon Text"/>
    <w:basedOn w:val="Standard"/>
    <w:link w:val="SprechblasentextZchn"/>
    <w:uiPriority w:val="99"/>
    <w:semiHidden/>
    <w:unhideWhenUsed/>
    <w:rsid w:val="009253FE"/>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253FE"/>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9253FE"/>
    <w:rPr>
      <w:sz w:val="18"/>
      <w:szCs w:val="18"/>
    </w:rPr>
  </w:style>
  <w:style w:type="paragraph" w:styleId="Kommentartext">
    <w:name w:val="annotation text"/>
    <w:basedOn w:val="Standard"/>
    <w:link w:val="KommentartextZchn"/>
    <w:uiPriority w:val="99"/>
    <w:semiHidden/>
    <w:unhideWhenUsed/>
    <w:rsid w:val="009253FE"/>
  </w:style>
  <w:style w:type="character" w:customStyle="1" w:styleId="KommentartextZchn">
    <w:name w:val="Kommentartext Zchn"/>
    <w:basedOn w:val="Absatz-Standardschriftart"/>
    <w:link w:val="Kommentartext"/>
    <w:uiPriority w:val="99"/>
    <w:semiHidden/>
    <w:rsid w:val="009253FE"/>
  </w:style>
  <w:style w:type="paragraph" w:styleId="Kommentarthema">
    <w:name w:val="annotation subject"/>
    <w:basedOn w:val="Kommentartext"/>
    <w:next w:val="Kommentartext"/>
    <w:link w:val="KommentarthemaZchn"/>
    <w:uiPriority w:val="99"/>
    <w:semiHidden/>
    <w:unhideWhenUsed/>
    <w:rsid w:val="009253FE"/>
    <w:rPr>
      <w:b/>
      <w:bCs/>
      <w:sz w:val="20"/>
      <w:szCs w:val="20"/>
    </w:rPr>
  </w:style>
  <w:style w:type="character" w:customStyle="1" w:styleId="KommentarthemaZchn">
    <w:name w:val="Kommentarthema Zchn"/>
    <w:basedOn w:val="KommentartextZchn"/>
    <w:link w:val="Kommentarthema"/>
    <w:uiPriority w:val="99"/>
    <w:semiHidden/>
    <w:rsid w:val="009253FE"/>
    <w:rPr>
      <w:b/>
      <w:bCs/>
      <w:sz w:val="20"/>
      <w:szCs w:val="20"/>
    </w:rPr>
  </w:style>
  <w:style w:type="paragraph" w:styleId="Dokumentstruktur">
    <w:name w:val="Document Map"/>
    <w:basedOn w:val="Standard"/>
    <w:link w:val="DokumentstrukturZchn"/>
    <w:uiPriority w:val="99"/>
    <w:semiHidden/>
    <w:unhideWhenUsed/>
    <w:rsid w:val="0095022F"/>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95022F"/>
    <w:rPr>
      <w:rFonts w:ascii="Times New Roman" w:hAnsi="Times New Roman" w:cs="Times New Roman"/>
    </w:rPr>
  </w:style>
  <w:style w:type="paragraph" w:customStyle="1" w:styleId="Gutachten-3">
    <w:name w:val="Gutachten-Ü3"/>
    <w:basedOn w:val="Gutachten-2"/>
    <w:next w:val="Gutachten-Text"/>
    <w:qFormat/>
    <w:rsid w:val="003E332C"/>
    <w:pPr>
      <w:numPr>
        <w:numId w:val="27"/>
      </w:numPr>
      <w:ind w:left="567" w:hanging="567"/>
      <w:outlineLvl w:val="2"/>
    </w:pPr>
    <w:rPr>
      <w:sz w:val="24"/>
    </w:rPr>
  </w:style>
  <w:style w:type="paragraph" w:customStyle="1" w:styleId="Gutachten-4">
    <w:name w:val="Gutachten-Ü4"/>
    <w:basedOn w:val="Gutachten-3"/>
    <w:next w:val="Gutachten-Text"/>
    <w:qFormat/>
    <w:rsid w:val="003E332C"/>
    <w:pPr>
      <w:numPr>
        <w:numId w:val="28"/>
      </w:numPr>
      <w:ind w:left="567" w:hanging="567"/>
      <w:outlineLvl w:val="3"/>
    </w:pPr>
    <w:rPr>
      <w:b w:val="0"/>
      <w:u w:val="single"/>
    </w:rPr>
  </w:style>
  <w:style w:type="paragraph" w:styleId="Funotentext">
    <w:name w:val="footnote text"/>
    <w:basedOn w:val="Standard"/>
    <w:link w:val="FunotentextZchn"/>
    <w:uiPriority w:val="99"/>
    <w:unhideWhenUsed/>
    <w:rsid w:val="00943374"/>
    <w:rPr>
      <w:rFonts w:ascii="Helvetica" w:hAnsi="Helvetica"/>
      <w:sz w:val="20"/>
    </w:rPr>
  </w:style>
  <w:style w:type="character" w:customStyle="1" w:styleId="FunotentextZchn">
    <w:name w:val="Fußnotentext Zchn"/>
    <w:basedOn w:val="Absatz-Standardschriftart"/>
    <w:link w:val="Funotentext"/>
    <w:uiPriority w:val="99"/>
    <w:rsid w:val="00943374"/>
    <w:rPr>
      <w:rFonts w:ascii="Helvetica" w:hAnsi="Helvetica"/>
      <w:sz w:val="20"/>
    </w:rPr>
  </w:style>
  <w:style w:type="character" w:styleId="Funotenzeichen">
    <w:name w:val="footnote reference"/>
    <w:basedOn w:val="Absatz-Standardschriftart"/>
    <w:uiPriority w:val="99"/>
    <w:unhideWhenUsed/>
    <w:rsid w:val="00943374"/>
    <w:rPr>
      <w:vertAlign w:val="superscript"/>
    </w:rPr>
  </w:style>
  <w:style w:type="table" w:styleId="Tabellenraster">
    <w:name w:val="Table Grid"/>
    <w:basedOn w:val="NormaleTabelle"/>
    <w:uiPriority w:val="39"/>
    <w:rsid w:val="00FF2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EC17F1"/>
    <w:rPr>
      <w:rFonts w:ascii="Calibri" w:hAnsi="Calibri" w:cs="Calibri"/>
      <w:sz w:val="22"/>
      <w:szCs w:val="22"/>
      <w:lang w:val="en-GB" w:eastAsia="en-GB"/>
    </w:rPr>
  </w:style>
  <w:style w:type="character" w:customStyle="1" w:styleId="normaltextrun">
    <w:name w:val="normaltextrun"/>
    <w:basedOn w:val="Absatz-Standardschriftart"/>
    <w:rsid w:val="00EC17F1"/>
  </w:style>
  <w:style w:type="character" w:customStyle="1" w:styleId="eop">
    <w:name w:val="eop"/>
    <w:basedOn w:val="Absatz-Standardschriftart"/>
    <w:rsid w:val="00EC17F1"/>
  </w:style>
  <w:style w:type="character" w:styleId="NichtaufgelsteErwhnung">
    <w:name w:val="Unresolved Mention"/>
    <w:basedOn w:val="Absatz-Standardschriftart"/>
    <w:uiPriority w:val="99"/>
    <w:rsid w:val="00DC4D32"/>
    <w:rPr>
      <w:color w:val="605E5C"/>
      <w:shd w:val="clear" w:color="auto" w:fill="E1DFDD"/>
    </w:rPr>
  </w:style>
  <w:style w:type="character" w:styleId="Hervorhebung">
    <w:name w:val="Emphasis"/>
    <w:basedOn w:val="Absatz-Standardschriftart"/>
    <w:uiPriority w:val="20"/>
    <w:qFormat/>
    <w:rsid w:val="004A6AA6"/>
    <w:rPr>
      <w:i/>
      <w:iCs/>
    </w:rPr>
  </w:style>
  <w:style w:type="paragraph" w:styleId="berarbeitung">
    <w:name w:val="Revision"/>
    <w:hidden/>
    <w:uiPriority w:val="99"/>
    <w:semiHidden/>
    <w:rsid w:val="00510BD7"/>
  </w:style>
  <w:style w:type="character" w:styleId="Platzhaltertext">
    <w:name w:val="Placeholder Text"/>
    <w:basedOn w:val="Absatz-Standardschriftart"/>
    <w:uiPriority w:val="99"/>
    <w:semiHidden/>
    <w:rsid w:val="00F530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73347">
      <w:bodyDiv w:val="1"/>
      <w:marLeft w:val="0"/>
      <w:marRight w:val="0"/>
      <w:marTop w:val="0"/>
      <w:marBottom w:val="0"/>
      <w:divBdr>
        <w:top w:val="none" w:sz="0" w:space="0" w:color="auto"/>
        <w:left w:val="none" w:sz="0" w:space="0" w:color="auto"/>
        <w:bottom w:val="none" w:sz="0" w:space="0" w:color="auto"/>
        <w:right w:val="none" w:sz="0" w:space="0" w:color="auto"/>
      </w:divBdr>
    </w:div>
    <w:div w:id="200018331">
      <w:bodyDiv w:val="1"/>
      <w:marLeft w:val="0"/>
      <w:marRight w:val="0"/>
      <w:marTop w:val="0"/>
      <w:marBottom w:val="0"/>
      <w:divBdr>
        <w:top w:val="none" w:sz="0" w:space="0" w:color="auto"/>
        <w:left w:val="none" w:sz="0" w:space="0" w:color="auto"/>
        <w:bottom w:val="none" w:sz="0" w:space="0" w:color="auto"/>
        <w:right w:val="none" w:sz="0" w:space="0" w:color="auto"/>
      </w:divBdr>
    </w:div>
    <w:div w:id="226695522">
      <w:bodyDiv w:val="1"/>
      <w:marLeft w:val="0"/>
      <w:marRight w:val="0"/>
      <w:marTop w:val="0"/>
      <w:marBottom w:val="0"/>
      <w:divBdr>
        <w:top w:val="none" w:sz="0" w:space="0" w:color="auto"/>
        <w:left w:val="none" w:sz="0" w:space="0" w:color="auto"/>
        <w:bottom w:val="none" w:sz="0" w:space="0" w:color="auto"/>
        <w:right w:val="none" w:sz="0" w:space="0" w:color="auto"/>
      </w:divBdr>
    </w:div>
    <w:div w:id="273219617">
      <w:bodyDiv w:val="1"/>
      <w:marLeft w:val="0"/>
      <w:marRight w:val="0"/>
      <w:marTop w:val="0"/>
      <w:marBottom w:val="0"/>
      <w:divBdr>
        <w:top w:val="none" w:sz="0" w:space="0" w:color="auto"/>
        <w:left w:val="none" w:sz="0" w:space="0" w:color="auto"/>
        <w:bottom w:val="none" w:sz="0" w:space="0" w:color="auto"/>
        <w:right w:val="none" w:sz="0" w:space="0" w:color="auto"/>
      </w:divBdr>
    </w:div>
    <w:div w:id="416680788">
      <w:bodyDiv w:val="1"/>
      <w:marLeft w:val="0"/>
      <w:marRight w:val="0"/>
      <w:marTop w:val="0"/>
      <w:marBottom w:val="0"/>
      <w:divBdr>
        <w:top w:val="none" w:sz="0" w:space="0" w:color="auto"/>
        <w:left w:val="none" w:sz="0" w:space="0" w:color="auto"/>
        <w:bottom w:val="none" w:sz="0" w:space="0" w:color="auto"/>
        <w:right w:val="none" w:sz="0" w:space="0" w:color="auto"/>
      </w:divBdr>
    </w:div>
    <w:div w:id="656614422">
      <w:bodyDiv w:val="1"/>
      <w:marLeft w:val="0"/>
      <w:marRight w:val="0"/>
      <w:marTop w:val="0"/>
      <w:marBottom w:val="0"/>
      <w:divBdr>
        <w:top w:val="none" w:sz="0" w:space="0" w:color="auto"/>
        <w:left w:val="none" w:sz="0" w:space="0" w:color="auto"/>
        <w:bottom w:val="none" w:sz="0" w:space="0" w:color="auto"/>
        <w:right w:val="none" w:sz="0" w:space="0" w:color="auto"/>
      </w:divBdr>
    </w:div>
    <w:div w:id="735519044">
      <w:bodyDiv w:val="1"/>
      <w:marLeft w:val="0"/>
      <w:marRight w:val="0"/>
      <w:marTop w:val="0"/>
      <w:marBottom w:val="0"/>
      <w:divBdr>
        <w:top w:val="none" w:sz="0" w:space="0" w:color="auto"/>
        <w:left w:val="none" w:sz="0" w:space="0" w:color="auto"/>
        <w:bottom w:val="none" w:sz="0" w:space="0" w:color="auto"/>
        <w:right w:val="none" w:sz="0" w:space="0" w:color="auto"/>
      </w:divBdr>
    </w:div>
    <w:div w:id="1043989674">
      <w:bodyDiv w:val="1"/>
      <w:marLeft w:val="0"/>
      <w:marRight w:val="0"/>
      <w:marTop w:val="0"/>
      <w:marBottom w:val="0"/>
      <w:divBdr>
        <w:top w:val="none" w:sz="0" w:space="0" w:color="auto"/>
        <w:left w:val="none" w:sz="0" w:space="0" w:color="auto"/>
        <w:bottom w:val="none" w:sz="0" w:space="0" w:color="auto"/>
        <w:right w:val="none" w:sz="0" w:space="0" w:color="auto"/>
      </w:divBdr>
    </w:div>
    <w:div w:id="1334993172">
      <w:bodyDiv w:val="1"/>
      <w:marLeft w:val="0"/>
      <w:marRight w:val="0"/>
      <w:marTop w:val="0"/>
      <w:marBottom w:val="0"/>
      <w:divBdr>
        <w:top w:val="none" w:sz="0" w:space="0" w:color="auto"/>
        <w:left w:val="none" w:sz="0" w:space="0" w:color="auto"/>
        <w:bottom w:val="none" w:sz="0" w:space="0" w:color="auto"/>
        <w:right w:val="none" w:sz="0" w:space="0" w:color="auto"/>
      </w:divBdr>
    </w:div>
    <w:div w:id="1563129065">
      <w:bodyDiv w:val="1"/>
      <w:marLeft w:val="0"/>
      <w:marRight w:val="0"/>
      <w:marTop w:val="0"/>
      <w:marBottom w:val="0"/>
      <w:divBdr>
        <w:top w:val="none" w:sz="0" w:space="0" w:color="auto"/>
        <w:left w:val="none" w:sz="0" w:space="0" w:color="auto"/>
        <w:bottom w:val="none" w:sz="0" w:space="0" w:color="auto"/>
        <w:right w:val="none" w:sz="0" w:space="0" w:color="auto"/>
      </w:divBdr>
      <w:divsChild>
        <w:div w:id="2040279876">
          <w:marLeft w:val="0"/>
          <w:marRight w:val="0"/>
          <w:marTop w:val="0"/>
          <w:marBottom w:val="0"/>
          <w:divBdr>
            <w:top w:val="none" w:sz="0" w:space="0" w:color="auto"/>
            <w:left w:val="none" w:sz="0" w:space="0" w:color="auto"/>
            <w:bottom w:val="none" w:sz="0" w:space="0" w:color="auto"/>
            <w:right w:val="none" w:sz="0" w:space="0" w:color="auto"/>
          </w:divBdr>
          <w:divsChild>
            <w:div w:id="21055102">
              <w:marLeft w:val="0"/>
              <w:marRight w:val="0"/>
              <w:marTop w:val="0"/>
              <w:marBottom w:val="0"/>
              <w:divBdr>
                <w:top w:val="none" w:sz="0" w:space="0" w:color="auto"/>
                <w:left w:val="none" w:sz="0" w:space="0" w:color="auto"/>
                <w:bottom w:val="none" w:sz="0" w:space="0" w:color="auto"/>
                <w:right w:val="none" w:sz="0" w:space="0" w:color="auto"/>
              </w:divBdr>
              <w:divsChild>
                <w:div w:id="137496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469447">
      <w:bodyDiv w:val="1"/>
      <w:marLeft w:val="0"/>
      <w:marRight w:val="0"/>
      <w:marTop w:val="0"/>
      <w:marBottom w:val="0"/>
      <w:divBdr>
        <w:top w:val="none" w:sz="0" w:space="0" w:color="auto"/>
        <w:left w:val="none" w:sz="0" w:space="0" w:color="auto"/>
        <w:bottom w:val="none" w:sz="0" w:space="0" w:color="auto"/>
        <w:right w:val="none" w:sz="0" w:space="0" w:color="auto"/>
      </w:divBdr>
    </w:div>
    <w:div w:id="18870620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omments" Target="comments.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9160\Downloads\Vorlage_Gutacht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1D1C5A2BC54538945F21B5305E9FFF"/>
        <w:category>
          <w:name w:val="Allgemein"/>
          <w:gallery w:val="placeholder"/>
        </w:category>
        <w:types>
          <w:type w:val="bbPlcHdr"/>
        </w:types>
        <w:behaviors>
          <w:behavior w:val="content"/>
        </w:behaviors>
        <w:guid w:val="{BFE44CF1-1864-4A1F-BBE0-A0038683A04E}"/>
      </w:docPartPr>
      <w:docPartBody>
        <w:p w:rsidR="000509C8" w:rsidRDefault="00000000">
          <w:pPr>
            <w:pStyle w:val="651D1C5A2BC54538945F21B5305E9FFF"/>
          </w:pPr>
          <w:r w:rsidRPr="00DA3946">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OpenSymbol">
    <w:altName w:val="Klee One"/>
    <w:panose1 w:val="020B0604020202020204"/>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8AF"/>
    <w:rsid w:val="00041706"/>
    <w:rsid w:val="000509C8"/>
    <w:rsid w:val="00224841"/>
    <w:rsid w:val="004534D8"/>
    <w:rsid w:val="004743B5"/>
    <w:rsid w:val="005002F9"/>
    <w:rsid w:val="005F64B1"/>
    <w:rsid w:val="006C406C"/>
    <w:rsid w:val="008268AF"/>
    <w:rsid w:val="00A729E5"/>
    <w:rsid w:val="00A9366F"/>
    <w:rsid w:val="00CC7A33"/>
    <w:rsid w:val="00F27B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51D1C5A2BC54538945F21B5305E9FFF">
    <w:name w:val="651D1C5A2BC54538945F21B5305E9F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134B6D46AAC924D8AEDFCA7F3CBE1DD" ma:contentTypeVersion="19" ma:contentTypeDescription="Ein neues Dokument erstellen." ma:contentTypeScope="" ma:versionID="de3691fdd0aa806e74036a6ceb14171d">
  <xsd:schema xmlns:xsd="http://www.w3.org/2001/XMLSchema" xmlns:xs="http://www.w3.org/2001/XMLSchema" xmlns:p="http://schemas.microsoft.com/office/2006/metadata/properties" xmlns:ns2="bea97fce-0ea8-4ba4-b3d9-01ec7d7d9283" xmlns:ns3="f627da4e-5f42-455a-93fc-b386d8fdd530" targetNamespace="http://schemas.microsoft.com/office/2006/metadata/properties" ma:root="true" ma:fieldsID="99c9f007775cd7b39b8b34870263698c" ns2:_="" ns3:_="">
    <xsd:import namespace="bea97fce-0ea8-4ba4-b3d9-01ec7d7d9283"/>
    <xsd:import namespace="f627da4e-5f42-455a-93fc-b386d8fdd5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element ref="ns3:Pers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97fce-0ea8-4ba4-b3d9-01ec7d7d9283"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6e07044b-e8c2-44fa-a371-c516786e243e}" ma:internalName="TaxCatchAll" ma:showField="CatchAllData" ma:web="bea97fce-0ea8-4ba4-b3d9-01ec7d7d92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27da4e-5f42-455a-93fc-b386d8fdd5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Person" ma:index="19"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b88a17d-ecb4-47e1-8441-f66647401c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RF-Vorlagen xmlns="https://www.bundesfachschaft.de/vorlagen">
  <Titel>Jura im Spiegel der Zeit </Titel>
  <Tagungsbezeichnung>9. Zwischentagung Berlin 2024 </Tagungsbezeichnung>
  <AutorIn>Hilal Alwan </AutorIn>
</BRF-Vorlagen>
</file>

<file path=customXml/item5.xml><?xml version="1.0" encoding="utf-8"?>
<p:properties xmlns:p="http://schemas.microsoft.com/office/2006/metadata/properties" xmlns:xsi="http://www.w3.org/2001/XMLSchema-instance" xmlns:pc="http://schemas.microsoft.com/office/infopath/2007/PartnerControls">
  <documentManagement>
    <Person xmlns="f627da4e-5f42-455a-93fc-b386d8fdd530">
      <UserInfo>
        <DisplayName/>
        <AccountId xsi:nil="true"/>
        <AccountType/>
      </UserInfo>
    </Person>
    <lcf76f155ced4ddcb4097134ff3c332f xmlns="f627da4e-5f42-455a-93fc-b386d8fdd530">
      <Terms xmlns="http://schemas.microsoft.com/office/infopath/2007/PartnerControls"/>
    </lcf76f155ced4ddcb4097134ff3c332f>
    <TaxCatchAll xmlns="bea97fce-0ea8-4ba4-b3d9-01ec7d7d9283" xsi:nil="true"/>
  </documentManagement>
</p:properties>
</file>

<file path=customXml/itemProps1.xml><?xml version="1.0" encoding="utf-8"?>
<ds:datastoreItem xmlns:ds="http://schemas.openxmlformats.org/officeDocument/2006/customXml" ds:itemID="{E49E3F8B-2DB2-4760-8921-45FA65378A54}">
  <ds:schemaRefs>
    <ds:schemaRef ds:uri="http://schemas.microsoft.com/sharepoint/v3/contenttype/forms"/>
  </ds:schemaRefs>
</ds:datastoreItem>
</file>

<file path=customXml/itemProps2.xml><?xml version="1.0" encoding="utf-8"?>
<ds:datastoreItem xmlns:ds="http://schemas.openxmlformats.org/officeDocument/2006/customXml" ds:itemID="{286D80D9-D0EC-491D-9871-54D9E0F53354}">
  <ds:schemaRefs>
    <ds:schemaRef ds:uri="http://schemas.openxmlformats.org/officeDocument/2006/bibliography"/>
  </ds:schemaRefs>
</ds:datastoreItem>
</file>

<file path=customXml/itemProps3.xml><?xml version="1.0" encoding="utf-8"?>
<ds:datastoreItem xmlns:ds="http://schemas.openxmlformats.org/officeDocument/2006/customXml" ds:itemID="{19591653-7442-4808-B389-02D89D07D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a97fce-0ea8-4ba4-b3d9-01ec7d7d9283"/>
    <ds:schemaRef ds:uri="f627da4e-5f42-455a-93fc-b386d8fdd5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3A1628-F9A0-4274-A52A-5321DB29E4C3}">
  <ds:schemaRefs>
    <ds:schemaRef ds:uri="https://www.bundesfachschaft.de/vorlagen"/>
  </ds:schemaRefs>
</ds:datastoreItem>
</file>

<file path=customXml/itemProps5.xml><?xml version="1.0" encoding="utf-8"?>
<ds:datastoreItem xmlns:ds="http://schemas.openxmlformats.org/officeDocument/2006/customXml" ds:itemID="{5B76AFEF-B52D-415D-96D3-4F6BBF8C1D2F}">
  <ds:schemaRefs>
    <ds:schemaRef ds:uri="http://schemas.microsoft.com/office/2006/metadata/properties"/>
    <ds:schemaRef ds:uri="http://schemas.microsoft.com/office/infopath/2007/PartnerControls"/>
    <ds:schemaRef ds:uri="f627da4e-5f42-455a-93fc-b386d8fdd530"/>
    <ds:schemaRef ds:uri="bea97fce-0ea8-4ba4-b3d9-01ec7d7d9283"/>
  </ds:schemaRefs>
</ds:datastoreItem>
</file>

<file path=docProps/app.xml><?xml version="1.0" encoding="utf-8"?>
<Properties xmlns="http://schemas.openxmlformats.org/officeDocument/2006/extended-properties" xmlns:vt="http://schemas.openxmlformats.org/officeDocument/2006/docPropsVTypes">
  <Template>C:\Users\49160\Downloads\Vorlage_Gutachten.dotx</Template>
  <TotalTime>0</TotalTime>
  <Pages>15</Pages>
  <Words>3687</Words>
  <Characters>23232</Characters>
  <Application>Microsoft Office Word</Application>
  <DocSecurity>0</DocSecurity>
  <Lines>193</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Familie Alwan</dc:creator>
  <cp:keywords/>
  <dc:description/>
  <cp:lastModifiedBy>Silvia Machura</cp:lastModifiedBy>
  <cp:revision>2</cp:revision>
  <cp:lastPrinted>2021-02-21T19:01:00Z</cp:lastPrinted>
  <dcterms:created xsi:type="dcterms:W3CDTF">2024-11-16T15:38:00Z</dcterms:created>
  <dcterms:modified xsi:type="dcterms:W3CDTF">2024-11-16T15:38:00Z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0x0101002134B6D46AAC924D8AEDFCA7F3CBE1DD</vt:lpwstr>
  </property>
  <property fmtid="{D5CDD505-2E9C-101B-9397-08002B2CF9AE}" pid="3" name="Order">
    <vt:r8>1139600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MediaServiceImageTags">
    <vt:lpwstr/>
  </property>
</Properties>
</file>